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D8247" w14:textId="7CD88450" w:rsidR="00D4459C" w:rsidRPr="00AA4619" w:rsidRDefault="01132CB2" w:rsidP="006A0E11">
      <w:pPr>
        <w:spacing w:after="268" w:line="247" w:lineRule="auto"/>
        <w:jc w:val="center"/>
        <w:rPr>
          <w:rFonts w:ascii="Corbel" w:hAnsi="Corbel"/>
          <w:sz w:val="22"/>
          <w:szCs w:val="22"/>
        </w:rPr>
      </w:pPr>
      <w:r w:rsidRPr="00AA4619">
        <w:rPr>
          <w:rFonts w:ascii="Corbel" w:eastAsia="Corbel" w:hAnsi="Corbel" w:cs="Corbel"/>
          <w:b/>
          <w:color w:val="000000" w:themeColor="text1"/>
          <w:sz w:val="22"/>
          <w:szCs w:val="22"/>
        </w:rPr>
        <w:t xml:space="preserve">Automatizovaný systém elektronickej správy registratúry a obehu dokumentov </w:t>
      </w:r>
      <w:r w:rsidR="00FA369B" w:rsidRPr="00AA4619">
        <w:rPr>
          <w:rFonts w:ascii="Corbel" w:eastAsia="Corbel" w:hAnsi="Corbel" w:cs="Corbel"/>
          <w:b/>
          <w:color w:val="000000" w:themeColor="text1"/>
          <w:sz w:val="22"/>
          <w:szCs w:val="22"/>
        </w:rPr>
        <w:t>pre</w:t>
      </w:r>
      <w:r w:rsidRPr="00AA4619">
        <w:rPr>
          <w:rFonts w:ascii="Corbel" w:eastAsia="Corbel" w:hAnsi="Corbel" w:cs="Corbel"/>
          <w:b/>
          <w:color w:val="000000" w:themeColor="text1"/>
          <w:sz w:val="22"/>
          <w:szCs w:val="22"/>
        </w:rPr>
        <w:t xml:space="preserve"> Univerzite Komenského v Bratislave</w:t>
      </w:r>
    </w:p>
    <w:p w14:paraId="56837281" w14:textId="4574C855" w:rsidR="003865B8" w:rsidRPr="00AA4619" w:rsidRDefault="01132CB2" w:rsidP="00D0793E">
      <w:pPr>
        <w:spacing w:after="268" w:line="240" w:lineRule="auto"/>
        <w:ind w:hanging="10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Predmetom zákazky je dodanie</w:t>
      </w:r>
      <w:r w:rsidR="008D5168" w:rsidRPr="00AA4619">
        <w:rPr>
          <w:rFonts w:ascii="Corbel" w:eastAsia="Corbel" w:hAnsi="Corbel" w:cs="Corbel"/>
          <w:color w:val="000000" w:themeColor="text1"/>
          <w:sz w:val="18"/>
          <w:szCs w:val="18"/>
        </w:rPr>
        <w:t>, inštalácia a</w:t>
      </w:r>
      <w:r w:rsidR="00B8645E">
        <w:rPr>
          <w:rFonts w:ascii="Corbel" w:eastAsia="Corbel" w:hAnsi="Corbel" w:cs="Corbel"/>
          <w:color w:val="000000" w:themeColor="text1"/>
          <w:sz w:val="18"/>
          <w:szCs w:val="18"/>
        </w:rPr>
        <w:t> </w:t>
      </w:r>
      <w:r w:rsidR="00014F5D" w:rsidRPr="00AA4619">
        <w:rPr>
          <w:rFonts w:ascii="Corbel" w:eastAsia="Corbel" w:hAnsi="Corbel" w:cs="Corbel"/>
          <w:color w:val="000000" w:themeColor="text1"/>
          <w:sz w:val="18"/>
          <w:szCs w:val="18"/>
        </w:rPr>
        <w:t>implementácia</w:t>
      </w:r>
      <w:r w:rsidR="00B8645E">
        <w:rPr>
          <w:rFonts w:ascii="Corbel" w:eastAsia="Corbel" w:hAnsi="Corbel" w:cs="Corbel"/>
          <w:color w:val="000000" w:themeColor="text1"/>
          <w:sz w:val="18"/>
          <w:szCs w:val="18"/>
        </w:rPr>
        <w:t xml:space="preserve"> </w:t>
      </w:r>
      <w:r w:rsidR="00B8645E">
        <w:rPr>
          <w:rFonts w:ascii="Corbel" w:hAnsi="Corbel"/>
          <w:sz w:val="18"/>
          <w:szCs w:val="18"/>
        </w:rPr>
        <w:t>(vrátane úprav podľa interných procesov verejného obstarávateľa)</w:t>
      </w:r>
      <w:r w:rsidR="00014F5D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certifikovaného elektronického informačného systému </w:t>
      </w:r>
      <w:r w:rsidR="007E32DD" w:rsidRPr="00AA4619">
        <w:rPr>
          <w:rFonts w:ascii="Corbel" w:eastAsia="Corbel" w:hAnsi="Corbel" w:cs="Corbel"/>
          <w:color w:val="000000" w:themeColor="text1"/>
          <w:sz w:val="18"/>
          <w:szCs w:val="18"/>
        </w:rPr>
        <w:t>verejnej správy Elektronická registratúra (ďalej len „</w:t>
      </w:r>
      <w:r w:rsidR="006850BA" w:rsidRPr="00AA4619">
        <w:rPr>
          <w:rFonts w:ascii="Corbel" w:eastAsia="Corbel" w:hAnsi="Corbel" w:cs="Corbel"/>
          <w:color w:val="000000" w:themeColor="text1"/>
          <w:sz w:val="18"/>
          <w:szCs w:val="18"/>
        </w:rPr>
        <w:t>s</w:t>
      </w:r>
      <w:r w:rsidR="007E32DD" w:rsidRPr="00AA4619">
        <w:rPr>
          <w:rFonts w:ascii="Corbel" w:eastAsia="Corbel" w:hAnsi="Corbel" w:cs="Corbel"/>
          <w:color w:val="000000" w:themeColor="text1"/>
          <w:sz w:val="18"/>
          <w:szCs w:val="18"/>
        </w:rPr>
        <w:t>ystém</w:t>
      </w:r>
      <w:r w:rsidR="006A30F4" w:rsidRPr="00AA4619">
        <w:rPr>
          <w:rFonts w:ascii="Corbel" w:eastAsia="Corbel" w:hAnsi="Corbel" w:cs="Corbel"/>
          <w:color w:val="000000" w:themeColor="text1"/>
          <w:sz w:val="18"/>
          <w:szCs w:val="18"/>
        </w:rPr>
        <w:t>“</w:t>
      </w:r>
      <w:r w:rsidR="007E32DD" w:rsidRPr="00AA4619">
        <w:rPr>
          <w:rFonts w:ascii="Corbel" w:eastAsia="Corbel" w:hAnsi="Corbel" w:cs="Corbel"/>
          <w:color w:val="000000" w:themeColor="text1"/>
          <w:sz w:val="18"/>
          <w:szCs w:val="18"/>
        </w:rPr>
        <w:t>)</w:t>
      </w:r>
      <w:r w:rsidR="00B42C75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na zabezpečenie kompletnej správy listinných a elektronických dokumentov s cieľom </w:t>
      </w:r>
      <w:r w:rsidR="00697AFC" w:rsidRPr="00AA4619">
        <w:rPr>
          <w:rFonts w:ascii="Corbel" w:eastAsia="Corbel" w:hAnsi="Corbel" w:cs="Corbel"/>
          <w:color w:val="000000" w:themeColor="text1"/>
          <w:sz w:val="18"/>
          <w:szCs w:val="18"/>
        </w:rPr>
        <w:t>IKT prostriedkami kompletne pokryť procesy od prijatia podania, jeho evidencie až po archiváciu s</w:t>
      </w:r>
      <w:r w:rsidR="000C73F1" w:rsidRPr="00AA4619">
        <w:rPr>
          <w:rFonts w:ascii="Corbel" w:eastAsia="Corbel" w:hAnsi="Corbel" w:cs="Corbel"/>
          <w:color w:val="000000" w:themeColor="text1"/>
          <w:sz w:val="18"/>
          <w:szCs w:val="18"/>
        </w:rPr>
        <w:t>pisu</w:t>
      </w:r>
      <w:r w:rsidR="00F07FC8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a obeh dokumentov</w:t>
      </w:r>
      <w:r w:rsidR="001C4BFA" w:rsidRPr="00AA4619">
        <w:rPr>
          <w:rFonts w:ascii="Corbel" w:eastAsia="Corbel" w:hAnsi="Corbel" w:cs="Corbel"/>
          <w:color w:val="000000" w:themeColor="text1"/>
          <w:sz w:val="18"/>
          <w:szCs w:val="18"/>
        </w:rPr>
        <w:t>.</w:t>
      </w:r>
      <w:r w:rsidR="00F07FC8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</w:t>
      </w:r>
      <w:r w:rsidR="00B86601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je určený 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pre používateľov </w:t>
      </w:r>
      <w:r w:rsidR="002D7C13" w:rsidRPr="00AA4619">
        <w:rPr>
          <w:rFonts w:ascii="Corbel" w:eastAsia="Corbel" w:hAnsi="Corbel" w:cs="Corbel"/>
          <w:color w:val="000000" w:themeColor="text1"/>
          <w:sz w:val="18"/>
          <w:szCs w:val="18"/>
        </w:rPr>
        <w:t> verejného obstarávateľa</w:t>
      </w:r>
      <w:r w:rsidR="00D45648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(ďalej aj ako „UK“, </w:t>
      </w:r>
      <w:r w:rsidR="002D7C13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v zmluvách </w:t>
      </w:r>
      <w:r w:rsidR="009037D3">
        <w:rPr>
          <w:rFonts w:ascii="Corbel" w:eastAsia="Corbel" w:hAnsi="Corbel" w:cs="Corbel"/>
          <w:color w:val="000000" w:themeColor="text1"/>
          <w:sz w:val="18"/>
          <w:szCs w:val="18"/>
        </w:rPr>
        <w:t xml:space="preserve">sú </w:t>
      </w:r>
      <w:r w:rsidR="00D45648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tieto pojmy </w:t>
      </w:r>
      <w:r w:rsidR="002D7C13" w:rsidRPr="00AA4619">
        <w:rPr>
          <w:rFonts w:ascii="Corbel" w:eastAsia="Corbel" w:hAnsi="Corbel" w:cs="Corbel"/>
          <w:color w:val="000000" w:themeColor="text1"/>
          <w:sz w:val="18"/>
          <w:szCs w:val="18"/>
        </w:rPr>
        <w:t>nahraden</w:t>
      </w:r>
      <w:r w:rsidR="00D45648" w:rsidRPr="00AA4619">
        <w:rPr>
          <w:rFonts w:ascii="Corbel" w:eastAsia="Corbel" w:hAnsi="Corbel" w:cs="Corbel"/>
          <w:color w:val="000000" w:themeColor="text1"/>
          <w:sz w:val="18"/>
          <w:szCs w:val="18"/>
        </w:rPr>
        <w:t>é</w:t>
      </w:r>
      <w:r w:rsidR="002D7C13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pojmom </w:t>
      </w:r>
      <w:r w:rsidR="006A30F4" w:rsidRPr="00AA4619">
        <w:rPr>
          <w:rFonts w:ascii="Corbel" w:eastAsia="Corbel" w:hAnsi="Corbel" w:cs="Corbel"/>
          <w:color w:val="000000" w:themeColor="text1"/>
          <w:sz w:val="18"/>
          <w:szCs w:val="18"/>
        </w:rPr>
        <w:t>„</w:t>
      </w:r>
      <w:r w:rsidR="002D7C13" w:rsidRPr="00AA4619">
        <w:rPr>
          <w:rFonts w:ascii="Corbel" w:eastAsia="Corbel" w:hAnsi="Corbel" w:cs="Corbel"/>
          <w:color w:val="000000" w:themeColor="text1"/>
          <w:sz w:val="18"/>
          <w:szCs w:val="18"/>
        </w:rPr>
        <w:t>objednávateľ</w:t>
      </w:r>
      <w:r w:rsidR="006A30F4" w:rsidRPr="00AA4619">
        <w:rPr>
          <w:rFonts w:ascii="Corbel" w:eastAsia="Corbel" w:hAnsi="Corbel" w:cs="Corbel"/>
          <w:color w:val="000000" w:themeColor="text1"/>
          <w:sz w:val="18"/>
          <w:szCs w:val="18"/>
        </w:rPr>
        <w:t>“</w:t>
      </w:r>
      <w:r w:rsidR="002D7C13" w:rsidRPr="00AA4619">
        <w:rPr>
          <w:rFonts w:ascii="Corbel" w:eastAsia="Corbel" w:hAnsi="Corbel" w:cs="Corbel"/>
          <w:color w:val="000000" w:themeColor="text1"/>
          <w:sz w:val="18"/>
          <w:szCs w:val="18"/>
        </w:rPr>
        <w:t>)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a jeho implementovanie </w:t>
      </w:r>
      <w:r w:rsidR="00B86601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je nutné realizovať 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v</w:t>
      </w:r>
      <w:r w:rsidR="001C4BFA" w:rsidRPr="00AA4619">
        <w:rPr>
          <w:rFonts w:ascii="Corbel" w:eastAsia="Corbel" w:hAnsi="Corbel" w:cs="Corbel"/>
          <w:color w:val="000000" w:themeColor="text1"/>
          <w:sz w:val="18"/>
          <w:szCs w:val="18"/>
        </w:rPr>
        <w:t> 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súlade</w:t>
      </w:r>
      <w:r w:rsidR="001C4BFA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najmä (nie však výlučne)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so zákonom č. 395/2002 Z. z. o archívoch a registratúrach a o doplnení niektorých zákonov v znení neskorších predpisov</w:t>
      </w:r>
      <w:r w:rsidR="004970CB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a ďalších </w:t>
      </w:r>
      <w:r w:rsidR="00E15EF3" w:rsidRPr="00AA4619">
        <w:rPr>
          <w:rFonts w:ascii="Corbel" w:eastAsia="Corbel" w:hAnsi="Corbel" w:cs="Corbel"/>
          <w:color w:val="000000" w:themeColor="text1"/>
          <w:sz w:val="18"/>
          <w:szCs w:val="18"/>
        </w:rPr>
        <w:t>príslušných právnych predpisov.</w:t>
      </w:r>
    </w:p>
    <w:p w14:paraId="6B5D31CD" w14:textId="77777777" w:rsidR="00981124" w:rsidRPr="00AA4619" w:rsidRDefault="01132CB2" w:rsidP="00851DC5">
      <w:pPr>
        <w:pStyle w:val="Odsekzoznamu"/>
        <w:numPr>
          <w:ilvl w:val="0"/>
          <w:numId w:val="1"/>
        </w:numPr>
        <w:spacing w:before="240" w:after="268" w:line="247" w:lineRule="auto"/>
        <w:ind w:left="284" w:hanging="284"/>
        <w:jc w:val="both"/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  <w:t>Stručný opis predmetu zákazky</w:t>
      </w:r>
    </w:p>
    <w:p w14:paraId="21F3C0D6" w14:textId="77777777" w:rsidR="00981124" w:rsidRPr="00AA4619" w:rsidRDefault="00981124" w:rsidP="00981124">
      <w:pPr>
        <w:pStyle w:val="Odsekzoznamu"/>
        <w:spacing w:before="240" w:after="268" w:line="247" w:lineRule="auto"/>
        <w:ind w:left="284"/>
        <w:jc w:val="both"/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</w:pPr>
    </w:p>
    <w:p w14:paraId="14C25B8A" w14:textId="0FA9EA36" w:rsidR="00404ACC" w:rsidRPr="00AA4619" w:rsidRDefault="01132CB2" w:rsidP="00851DC5">
      <w:pPr>
        <w:pStyle w:val="Odsekzoznamu"/>
        <w:numPr>
          <w:ilvl w:val="0"/>
          <w:numId w:val="23"/>
        </w:numPr>
        <w:spacing w:before="240" w:after="268" w:line="247" w:lineRule="auto"/>
        <w:ind w:left="426"/>
        <w:jc w:val="both"/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</w:pPr>
      <w:r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Predmetom zákazky je: </w:t>
      </w:r>
    </w:p>
    <w:p w14:paraId="7C334201" w14:textId="02FBFBC5" w:rsidR="003865B8" w:rsidRPr="00AA4619" w:rsidRDefault="001B19CA" w:rsidP="00851DC5">
      <w:pPr>
        <w:pStyle w:val="Odsekzoznamu"/>
        <w:numPr>
          <w:ilvl w:val="0"/>
          <w:numId w:val="22"/>
        </w:numPr>
        <w:spacing w:after="268" w:line="24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d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odanie a inštalácia systému, pričom sa požaduje, aby bolo nainštalované testovacie aj produkčné prostredie</w:t>
      </w:r>
      <w:r w:rsidR="00945C62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36CC4740" w14:textId="4CF2EF1F" w:rsidR="003865B8" w:rsidRPr="00AA4619" w:rsidRDefault="01132CB2" w:rsidP="00851DC5">
      <w:pPr>
        <w:pStyle w:val="Odsekzoznamu"/>
        <w:numPr>
          <w:ilvl w:val="0"/>
          <w:numId w:val="22"/>
        </w:numPr>
        <w:spacing w:after="268" w:line="24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implementovanie systému v súlade s</w:t>
      </w:r>
      <w:r w:rsidR="002D7C13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o zákonmi a </w:t>
      </w:r>
      <w:r w:rsidR="00A02968" w:rsidRPr="00AA4619">
        <w:rPr>
          <w:rFonts w:ascii="Corbel" w:eastAsia="Corbel" w:hAnsi="Corbel" w:cs="Corbel"/>
          <w:color w:val="000000" w:themeColor="text1"/>
          <w:sz w:val="18"/>
          <w:szCs w:val="18"/>
        </w:rPr>
        <w:t> predpismi uvedenými v bode II. tohto opisu</w:t>
      </w:r>
      <w:r w:rsidR="00D776DA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297F500E" w14:textId="504105AC" w:rsidR="003865B8" w:rsidRPr="00AA4619" w:rsidRDefault="01132CB2" w:rsidP="00851DC5">
      <w:pPr>
        <w:pStyle w:val="Odsekzoznamu"/>
        <w:numPr>
          <w:ilvl w:val="0"/>
          <w:numId w:val="22"/>
        </w:numPr>
        <w:spacing w:after="268" w:line="24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vypracovanie návrhu Registratúrneho poriadku a registratúrneho plánu pre Univerzitu Komenského v Bratislave v podmienkach elektronického registratúrneho systému, ktoré sa opiera</w:t>
      </w:r>
      <w:r w:rsidR="00A01743" w:rsidRPr="00AA4619">
        <w:rPr>
          <w:rFonts w:ascii="Corbel" w:eastAsia="Corbel" w:hAnsi="Corbel" w:cs="Corbel"/>
          <w:color w:val="000000" w:themeColor="text1"/>
          <w:sz w:val="18"/>
          <w:szCs w:val="18"/>
        </w:rPr>
        <w:t>jú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o smernicu rektora </w:t>
      </w:r>
      <w:r w:rsidR="006C39A6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č. 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1/2006 </w:t>
      </w:r>
      <w:r w:rsidR="006C39A6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 názvom 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Registratúrny poriadok a registratúrny plán</w:t>
      </w:r>
      <w:r w:rsidR="009C63D5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2D1D2D16" w14:textId="644812AD" w:rsidR="003865B8" w:rsidRPr="00AA4619" w:rsidRDefault="01132CB2" w:rsidP="00851DC5">
      <w:pPr>
        <w:pStyle w:val="Odsekzoznamu"/>
        <w:numPr>
          <w:ilvl w:val="0"/>
          <w:numId w:val="22"/>
        </w:numPr>
        <w:spacing w:after="268" w:line="240" w:lineRule="auto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návrh a</w:t>
      </w:r>
      <w:r w:rsidR="00A01743" w:rsidRPr="00AA4619">
        <w:rPr>
          <w:rFonts w:ascii="Corbel" w:eastAsia="Corbel" w:hAnsi="Corbel" w:cs="Corbel"/>
          <w:color w:val="000000" w:themeColor="text1"/>
          <w:sz w:val="18"/>
          <w:szCs w:val="18"/>
        </w:rPr>
        <w:t> 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implementácia</w:t>
      </w:r>
      <w:r w:rsidR="00A01743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obehu dokumentov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Document Management System</w:t>
      </w:r>
      <w:r w:rsidR="00B273D1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</w:t>
      </w:r>
      <w:r w:rsidR="009E050A" w:rsidRPr="00AA4619">
        <w:rPr>
          <w:rFonts w:ascii="Corbel" w:eastAsia="Corbel" w:hAnsi="Corbel" w:cs="Corbel"/>
          <w:color w:val="000000" w:themeColor="text1"/>
          <w:sz w:val="18"/>
          <w:szCs w:val="18"/>
        </w:rPr>
        <w:t>(</w:t>
      </w:r>
      <w:r w:rsidR="00B273D1" w:rsidRPr="00AA4619">
        <w:rPr>
          <w:rFonts w:ascii="Corbel" w:eastAsia="Corbel" w:hAnsi="Corbel" w:cs="Corbel"/>
          <w:color w:val="000000" w:themeColor="text1"/>
          <w:sz w:val="18"/>
          <w:szCs w:val="18"/>
        </w:rPr>
        <w:t>ďalej len</w:t>
      </w:r>
      <w:r w:rsidR="008917B5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</w:t>
      </w:r>
      <w:r w:rsidR="007E0D2F" w:rsidRPr="00AA4619">
        <w:rPr>
          <w:rFonts w:ascii="Corbel" w:eastAsia="Corbel" w:hAnsi="Corbel" w:cs="Corbel"/>
          <w:color w:val="000000" w:themeColor="text1"/>
          <w:sz w:val="18"/>
          <w:szCs w:val="18"/>
        </w:rPr>
        <w:t>„</w:t>
      </w:r>
      <w:r w:rsidR="009E050A" w:rsidRPr="00AA4619">
        <w:rPr>
          <w:rFonts w:ascii="Corbel" w:eastAsia="Corbel" w:hAnsi="Corbel" w:cs="Corbel"/>
          <w:color w:val="000000" w:themeColor="text1"/>
          <w:sz w:val="18"/>
          <w:szCs w:val="18"/>
        </w:rPr>
        <w:t>DMS</w:t>
      </w:r>
      <w:r w:rsidR="007E0D2F" w:rsidRPr="00AA4619">
        <w:rPr>
          <w:rFonts w:ascii="Corbel" w:eastAsia="Corbel" w:hAnsi="Corbel" w:cs="Corbel"/>
          <w:color w:val="000000" w:themeColor="text1"/>
          <w:sz w:val="18"/>
          <w:szCs w:val="18"/>
        </w:rPr>
        <w:t>“</w:t>
      </w:r>
      <w:r w:rsidR="004A492D" w:rsidRPr="00AA4619">
        <w:rPr>
          <w:rFonts w:ascii="Corbel" w:eastAsia="Corbel" w:hAnsi="Corbel" w:cs="Corbel"/>
          <w:color w:val="000000" w:themeColor="text1"/>
          <w:sz w:val="18"/>
          <w:szCs w:val="18"/>
        </w:rPr>
        <w:t>)</w:t>
      </w:r>
      <w:r w:rsidR="00B5240F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vrátane obehu účtovných dokladov a iných dokumentov bez potreby dokupovania ďalších licencií.</w:t>
      </w:r>
    </w:p>
    <w:p w14:paraId="7515916F" w14:textId="77777777" w:rsidR="00404ACC" w:rsidRPr="00AA4619" w:rsidRDefault="00404ACC" w:rsidP="00D0793E">
      <w:pPr>
        <w:pStyle w:val="Odsekzoznamu"/>
        <w:spacing w:after="268" w:line="240" w:lineRule="auto"/>
        <w:ind w:left="851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</w:p>
    <w:p w14:paraId="617B4546" w14:textId="5AEADD66" w:rsidR="009768F8" w:rsidRPr="00AA4619" w:rsidRDefault="01132CB2" w:rsidP="00851DC5">
      <w:pPr>
        <w:pStyle w:val="Odsekzoznamu"/>
        <w:numPr>
          <w:ilvl w:val="0"/>
          <w:numId w:val="23"/>
        </w:numPr>
        <w:spacing w:before="240" w:after="268" w:line="247" w:lineRule="auto"/>
        <w:ind w:left="426"/>
        <w:jc w:val="both"/>
        <w:rPr>
          <w:rFonts w:ascii="Corbel" w:eastAsia="Corbel" w:hAnsi="Corbel" w:cs="Corbel"/>
          <w:bCs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Systém bude implementovať procesy, ktoré sú spojené s realizáciou interných pracovných postupov riadenia životného cyklu elektronických registratúrnych záznamov (dokumentov), poskytovať integračné rozhrania navonok, a tiež využívať (konzumovať) integračné rozhrania poskytované ostatnými nižšie menovanými systémami. </w:t>
      </w:r>
    </w:p>
    <w:p w14:paraId="091D4065" w14:textId="6EF2AF4E" w:rsidR="006E2CC8" w:rsidRPr="00AA4619" w:rsidRDefault="01132CB2" w:rsidP="00851DC5">
      <w:pPr>
        <w:pStyle w:val="Odsekzoznamu"/>
        <w:numPr>
          <w:ilvl w:val="0"/>
          <w:numId w:val="23"/>
        </w:numPr>
        <w:spacing w:before="240" w:after="268" w:line="247" w:lineRule="auto"/>
        <w:ind w:left="426"/>
        <w:jc w:val="both"/>
        <w:rPr>
          <w:rFonts w:ascii="Corbel" w:eastAsia="Corbel" w:hAnsi="Corbel" w:cs="Corbel"/>
          <w:bCs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Súčasťou štandardného nasadenia</w:t>
      </w:r>
      <w:r w:rsidR="00731C4D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 systému</w:t>
      </w:r>
      <w:r w:rsidR="001E5067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 </w:t>
      </w:r>
      <w:r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musí byť poskytnutie dokumentácie </w:t>
      </w:r>
      <w:r w:rsidR="00505EF2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systému (</w:t>
      </w:r>
      <w:r w:rsidR="00E868B1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obsahuje používateľskú dokumentáciu a dokumentáciu pre správcov systému) </w:t>
      </w:r>
      <w:r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a školenie systému pre vybraný počet používateľov na funkcionalitu, ktorá je nevyhnutná na pokrytie procesov spracovania prijatých správ, vytvárania odpovedí, administráciu systému, správu číselníkov a základné nastavenie </w:t>
      </w:r>
      <w:r w:rsidR="00093357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systému</w:t>
      </w:r>
      <w:r w:rsidR="006E2CC8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.</w:t>
      </w:r>
    </w:p>
    <w:p w14:paraId="0ADDDED0" w14:textId="712F6F45" w:rsidR="00996817" w:rsidRPr="00AA4619" w:rsidRDefault="004E740A" w:rsidP="00851DC5">
      <w:pPr>
        <w:pStyle w:val="Odsekzoznamu"/>
        <w:numPr>
          <w:ilvl w:val="0"/>
          <w:numId w:val="23"/>
        </w:numPr>
        <w:spacing w:before="240" w:after="268" w:line="247" w:lineRule="auto"/>
        <w:ind w:left="426"/>
        <w:jc w:val="both"/>
        <w:rPr>
          <w:rFonts w:ascii="Corbel" w:eastAsia="Corbel" w:hAnsi="Corbel" w:cs="Corbel"/>
          <w:bCs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Minimálny </w:t>
      </w:r>
      <w:r w:rsidR="00A0022B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 rozsah školení</w:t>
      </w:r>
      <w:r w:rsidR="00886332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 </w:t>
      </w:r>
      <w:r w:rsidR="00A0022B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k</w:t>
      </w:r>
      <w:r w:rsidR="00996817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 </w:t>
      </w:r>
      <w:r w:rsidR="00A0022B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 systému je</w:t>
      </w:r>
      <w:r w:rsidR="00465FF9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:</w:t>
      </w:r>
    </w:p>
    <w:p w14:paraId="742DC1D4" w14:textId="48E603BD" w:rsidR="003712E2" w:rsidRPr="00AA4619" w:rsidRDefault="0042787D" w:rsidP="00851DC5">
      <w:pPr>
        <w:pStyle w:val="Odsekzoznamu"/>
        <w:numPr>
          <w:ilvl w:val="0"/>
          <w:numId w:val="21"/>
        </w:numPr>
        <w:spacing w:after="268" w:line="24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 xml:space="preserve">3 </w:t>
      </w:r>
      <w:r w:rsidR="009B2D56" w:rsidRPr="00AA4619">
        <w:rPr>
          <w:rFonts w:ascii="Corbel" w:hAnsi="Corbel"/>
          <w:sz w:val="18"/>
          <w:szCs w:val="18"/>
        </w:rPr>
        <w:t xml:space="preserve">man-day (ďalej len „MD“)  </w:t>
      </w:r>
      <w:r w:rsidR="00D12653" w:rsidRPr="00AA4619">
        <w:rPr>
          <w:rFonts w:ascii="Corbel" w:hAnsi="Corbel"/>
          <w:sz w:val="18"/>
          <w:szCs w:val="18"/>
        </w:rPr>
        <w:t>pre správcov systému</w:t>
      </w:r>
      <w:r w:rsidR="00886332" w:rsidRPr="00AA4619">
        <w:rPr>
          <w:rFonts w:ascii="Corbel" w:hAnsi="Corbel"/>
          <w:sz w:val="18"/>
          <w:szCs w:val="18"/>
        </w:rPr>
        <w:t xml:space="preserve"> a 15 MD pre používateľov systému</w:t>
      </w:r>
      <w:r w:rsidR="006E2CC8" w:rsidRPr="00AA4619">
        <w:rPr>
          <w:rFonts w:ascii="Corbel" w:hAnsi="Corbel"/>
          <w:sz w:val="18"/>
          <w:szCs w:val="18"/>
        </w:rPr>
        <w:t>.</w:t>
      </w:r>
    </w:p>
    <w:p w14:paraId="422A2865" w14:textId="77777777" w:rsidR="006E2CC8" w:rsidRPr="00AA4619" w:rsidRDefault="006E2CC8" w:rsidP="006E2CC8">
      <w:pPr>
        <w:pStyle w:val="Odsekzoznamu"/>
        <w:spacing w:after="268" w:line="240" w:lineRule="auto"/>
        <w:ind w:left="1004"/>
        <w:jc w:val="both"/>
        <w:rPr>
          <w:rFonts w:ascii="Corbel" w:hAnsi="Corbel"/>
          <w:sz w:val="18"/>
          <w:szCs w:val="18"/>
        </w:rPr>
      </w:pPr>
    </w:p>
    <w:p w14:paraId="30DA93A4" w14:textId="77777777" w:rsidR="006E2CC8" w:rsidRPr="00AA4619" w:rsidRDefault="006E2CC8" w:rsidP="006E2CC8">
      <w:pPr>
        <w:pStyle w:val="Odsekzoznamu"/>
        <w:spacing w:after="268" w:line="240" w:lineRule="auto"/>
        <w:ind w:left="1004"/>
        <w:jc w:val="both"/>
        <w:rPr>
          <w:rFonts w:ascii="Corbel" w:hAnsi="Corbel"/>
          <w:sz w:val="18"/>
          <w:szCs w:val="18"/>
        </w:rPr>
      </w:pPr>
    </w:p>
    <w:p w14:paraId="5B6123B6" w14:textId="55DD0984" w:rsidR="00C93677" w:rsidRPr="00AA4619" w:rsidRDefault="00C93677" w:rsidP="00851DC5">
      <w:pPr>
        <w:pStyle w:val="Odsekzoznamu"/>
        <w:numPr>
          <w:ilvl w:val="0"/>
          <w:numId w:val="1"/>
        </w:numPr>
        <w:spacing w:after="268" w:line="247" w:lineRule="auto"/>
        <w:ind w:left="426" w:hanging="426"/>
        <w:jc w:val="both"/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  <w:t>Súlad systému s príslušnými právnymi predpismi</w:t>
      </w:r>
    </w:p>
    <w:p w14:paraId="6453C5B2" w14:textId="77777777" w:rsidR="009E67E9" w:rsidRPr="00AA4619" w:rsidRDefault="009E67E9" w:rsidP="004B132B">
      <w:pPr>
        <w:pStyle w:val="Odsekzoznamu"/>
        <w:spacing w:before="240" w:after="268" w:line="247" w:lineRule="auto"/>
        <w:ind w:left="426"/>
        <w:jc w:val="both"/>
        <w:rPr>
          <w:rFonts w:ascii="Corbel" w:eastAsia="Corbel" w:hAnsi="Corbel" w:cs="Corbel"/>
          <w:bCs/>
          <w:color w:val="000000" w:themeColor="text1"/>
          <w:sz w:val="18"/>
          <w:szCs w:val="18"/>
        </w:rPr>
      </w:pPr>
    </w:p>
    <w:p w14:paraId="7F3FEC0D" w14:textId="54B91C1C" w:rsidR="00755AD9" w:rsidRPr="00AA4619" w:rsidRDefault="49296833" w:rsidP="00851DC5">
      <w:pPr>
        <w:pStyle w:val="Odsekzoznamu"/>
        <w:numPr>
          <w:ilvl w:val="0"/>
          <w:numId w:val="24"/>
        </w:numPr>
        <w:spacing w:before="240" w:after="268" w:line="247" w:lineRule="auto"/>
        <w:ind w:left="426"/>
        <w:jc w:val="both"/>
        <w:rPr>
          <w:rFonts w:ascii="Corbel" w:eastAsia="Corbel" w:hAnsi="Corbel" w:cs="Corbel"/>
          <w:bCs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Systém musí byť implementovaný a prevádzkovaný v súlade s príslušnými právnymi predpismi upravujúcimi archívnictvo a správu registratúry, najmä so </w:t>
      </w:r>
      <w:r w:rsidR="00342D89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Z</w:t>
      </w:r>
      <w:r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ákonom č. 395/2002 Z. z. o archívoch a registratúrach a o doplnení niektorých zákonov </w:t>
      </w:r>
      <w:r w:rsidR="00024E72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                      </w:t>
      </w:r>
      <w:r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v platnom znení a jeho príslušnými vykonávacími predpismi</w:t>
      </w:r>
      <w:r w:rsidR="00E24926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.</w:t>
      </w:r>
    </w:p>
    <w:p w14:paraId="6B684F51" w14:textId="5E7E3981" w:rsidR="0075492A" w:rsidRPr="00AA4619" w:rsidRDefault="00755AD9" w:rsidP="00851DC5">
      <w:pPr>
        <w:pStyle w:val="Odsekzoznamu"/>
        <w:numPr>
          <w:ilvl w:val="0"/>
          <w:numId w:val="24"/>
        </w:numPr>
        <w:spacing w:before="240" w:after="268" w:line="247" w:lineRule="auto"/>
        <w:ind w:left="426"/>
        <w:jc w:val="both"/>
        <w:rPr>
          <w:rFonts w:ascii="Corbel" w:eastAsia="Corbel" w:hAnsi="Corbel" w:cs="Corbel"/>
          <w:bCs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S</w:t>
      </w:r>
      <w:r w:rsidR="005E2311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ystém musí mať certifikát o posúdení zhody elektronického informačného systému na správu registratúry podľa výnosu MV SR č. 525/2011 Z. z. o štandardoch pre EIS na správu registratúry v znení opatrenia MV SR č. 203/2021 Z. z. s výsledkami zhody „Informačný systém vykazuje zhodu s</w:t>
      </w:r>
      <w:r w:rsidR="005E2311" w:rsidRPr="00AA4619">
        <w:rPr>
          <w:rFonts w:ascii="Arial" w:eastAsia="Corbel" w:hAnsi="Arial" w:cs="Arial"/>
          <w:bCs/>
          <w:color w:val="000000" w:themeColor="text1"/>
          <w:sz w:val="18"/>
          <w:szCs w:val="18"/>
        </w:rPr>
        <w:t> </w:t>
      </w:r>
      <w:r w:rsidR="005E2311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požiadavkami výnosu Ministerstva vnútra Slovenskej republiky č. 525/2011 Z. z. o štandardoch pre elektronické informačné systémy na správu registratúry v znení opatrenia Ministerstva vnútra Slovenskej republiky č. 203/2021 Z. z. s</w:t>
      </w:r>
      <w:r w:rsidR="005E2311" w:rsidRPr="00AA4619">
        <w:rPr>
          <w:rFonts w:ascii="Arial" w:eastAsia="Corbel" w:hAnsi="Arial" w:cs="Arial"/>
          <w:bCs/>
          <w:color w:val="000000" w:themeColor="text1"/>
          <w:sz w:val="18"/>
          <w:szCs w:val="18"/>
        </w:rPr>
        <w:t> </w:t>
      </w:r>
      <w:r w:rsidR="005E2311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úrovňou hodnotenia - Vysoká úroveň</w:t>
      </w:r>
      <w:r w:rsidR="00FD2AD0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“</w:t>
      </w:r>
    </w:p>
    <w:p w14:paraId="20D15DEF" w14:textId="53A8DDDB" w:rsidR="00683D5F" w:rsidRPr="00AA4619" w:rsidRDefault="00683D5F" w:rsidP="00851DC5">
      <w:pPr>
        <w:pStyle w:val="Odsekzoznamu"/>
        <w:numPr>
          <w:ilvl w:val="0"/>
          <w:numId w:val="24"/>
        </w:numPr>
        <w:spacing w:before="240" w:after="268" w:line="247" w:lineRule="auto"/>
        <w:ind w:left="426"/>
        <w:jc w:val="both"/>
        <w:rPr>
          <w:rFonts w:ascii="Corbel" w:eastAsia="Corbel" w:hAnsi="Corbel" w:cs="Corbel"/>
          <w:bCs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Systém musí byť </w:t>
      </w:r>
      <w:r w:rsidR="00176779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ďalej </w:t>
      </w:r>
      <w:r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implementovaný v súlade:</w:t>
      </w:r>
    </w:p>
    <w:p w14:paraId="21D40A98" w14:textId="77777777" w:rsidR="00F35698" w:rsidRPr="00AA4619" w:rsidRDefault="00F35698" w:rsidP="00F35698">
      <w:pPr>
        <w:pStyle w:val="Odsekzoznamu"/>
        <w:rPr>
          <w:rFonts w:ascii="Corbel" w:hAnsi="Corbel"/>
          <w:sz w:val="18"/>
          <w:szCs w:val="18"/>
        </w:rPr>
      </w:pPr>
    </w:p>
    <w:p w14:paraId="2C6DE81D" w14:textId="3C7B4E09" w:rsidR="003865B8" w:rsidRPr="00AA4619" w:rsidRDefault="001222C3" w:rsidP="00851DC5">
      <w:pPr>
        <w:pStyle w:val="Odsekzoznamu"/>
        <w:numPr>
          <w:ilvl w:val="0"/>
          <w:numId w:val="14"/>
        </w:numPr>
        <w:spacing w:after="268" w:line="240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</w:t>
      </w:r>
      <w:r w:rsidR="001C1C2A" w:rsidRPr="00AA4619">
        <w:rPr>
          <w:rFonts w:ascii="Corbel" w:eastAsia="Corbel" w:hAnsi="Corbel" w:cs="Corbel"/>
          <w:color w:val="000000" w:themeColor="text1"/>
          <w:sz w:val="18"/>
          <w:szCs w:val="18"/>
        </w:rPr>
        <w:t>V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yhláškou MV SR č. 628/2002 Z. z. o archívoch a registratúrach v znení neskorších predpisov, </w:t>
      </w:r>
    </w:p>
    <w:p w14:paraId="48578148" w14:textId="0A8AAD81" w:rsidR="003865B8" w:rsidRPr="00AA4619" w:rsidRDefault="01132CB2" w:rsidP="00851DC5">
      <w:pPr>
        <w:pStyle w:val="Odsekzoznamu"/>
        <w:numPr>
          <w:ilvl w:val="0"/>
          <w:numId w:val="14"/>
        </w:numPr>
        <w:spacing w:after="268" w:line="240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 </w:t>
      </w:r>
      <w:r w:rsidR="001C1C2A" w:rsidRPr="00AA4619">
        <w:rPr>
          <w:rFonts w:ascii="Corbel" w:eastAsia="Corbel" w:hAnsi="Corbel" w:cs="Corbel"/>
          <w:color w:val="000000" w:themeColor="text1"/>
          <w:sz w:val="18"/>
          <w:szCs w:val="18"/>
        </w:rPr>
        <w:t>V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yhláškou MV SR č. 410/2015 Z. z. o podrobnostiach výkonu správy registratúry orgánov verejnej moci a o tvorbe spisu v znení neskorších predpisov</w:t>
      </w:r>
      <w:r w:rsidR="00096F17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4C7EB29B" w14:textId="022EE36E" w:rsidR="003865B8" w:rsidRPr="00AA4619" w:rsidRDefault="01132CB2" w:rsidP="00851DC5">
      <w:pPr>
        <w:pStyle w:val="Odsekzoznamu"/>
        <w:numPr>
          <w:ilvl w:val="0"/>
          <w:numId w:val="14"/>
        </w:numPr>
        <w:spacing w:after="268" w:line="240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 </w:t>
      </w:r>
      <w:r w:rsidR="001C1C2A" w:rsidRPr="00AA4619">
        <w:rPr>
          <w:rFonts w:ascii="Corbel" w:eastAsia="Corbel" w:hAnsi="Corbel" w:cs="Corbel"/>
          <w:color w:val="000000" w:themeColor="text1"/>
          <w:sz w:val="18"/>
          <w:szCs w:val="18"/>
        </w:rPr>
        <w:t>V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yhláškou NBÚ č. 48/2019 Z. z., ktorou sa ustanovujú podrobnosti o administratívnej bezpečnosti utajovaných skutočností v znení neskorších predpisov, </w:t>
      </w:r>
    </w:p>
    <w:p w14:paraId="2594B0A7" w14:textId="13156302" w:rsidR="003865B8" w:rsidRPr="00AA4619" w:rsidRDefault="01132CB2" w:rsidP="00851DC5">
      <w:pPr>
        <w:pStyle w:val="Odsekzoznamu"/>
        <w:numPr>
          <w:ilvl w:val="0"/>
          <w:numId w:val="14"/>
        </w:numPr>
        <w:spacing w:after="268" w:line="240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 </w:t>
      </w:r>
      <w:r w:rsidR="001C1C2A" w:rsidRPr="00AA4619">
        <w:rPr>
          <w:rFonts w:ascii="Corbel" w:eastAsia="Corbel" w:hAnsi="Corbel" w:cs="Corbel"/>
          <w:color w:val="000000" w:themeColor="text1"/>
          <w:sz w:val="18"/>
          <w:szCs w:val="18"/>
        </w:rPr>
        <w:t>V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yhláškou Úradu podpredsedu vlády Slovenskej republiky pre investície a</w:t>
      </w:r>
      <w:r w:rsidR="00985F47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informatizáciu č. 78/2020 Z. z. o štandardoch pre informačné technológie verejnej</w:t>
      </w:r>
      <w:r w:rsidR="00985F47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správy,</w:t>
      </w:r>
    </w:p>
    <w:p w14:paraId="2F0FAF85" w14:textId="445DBAC8" w:rsidR="003865B8" w:rsidRPr="00AA4619" w:rsidRDefault="01132CB2" w:rsidP="00851DC5">
      <w:pPr>
        <w:pStyle w:val="Odsekzoznamu"/>
        <w:numPr>
          <w:ilvl w:val="0"/>
          <w:numId w:val="14"/>
        </w:numPr>
        <w:spacing w:after="268" w:line="240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so Zákonom č. 95/2019 Z. z. o informačných technológiách vo verejnej správe a o zmene a</w:t>
      </w:r>
      <w:r w:rsidR="006A6015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doplnení niektorých zákonov</w:t>
      </w:r>
      <w:r w:rsidR="00CB592A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v znení neskorších predpisov,</w:t>
      </w:r>
    </w:p>
    <w:p w14:paraId="24BE073B" w14:textId="749B6059" w:rsidR="00F474A8" w:rsidRPr="00AA4619" w:rsidRDefault="01132CB2" w:rsidP="00851DC5">
      <w:pPr>
        <w:pStyle w:val="Odsekzoznamu"/>
        <w:numPr>
          <w:ilvl w:val="0"/>
          <w:numId w:val="14"/>
        </w:numPr>
        <w:spacing w:after="268" w:line="240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so Zákonom o kybernetickej bezpečnosti č. 69/2018 Z. z., o kybernetickej bezpečnosti a </w:t>
      </w:r>
      <w:r w:rsidR="00393E3F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zmene a doplnení niektorých zákonov, v znení neskorších predpisov</w:t>
      </w:r>
      <w:r w:rsidR="00096F17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17F7527D" w14:textId="07CC3AF5" w:rsidR="00AE0621" w:rsidRPr="00AA4619" w:rsidRDefault="001B3FBC" w:rsidP="00851DC5">
      <w:pPr>
        <w:pStyle w:val="Odsekzoznamu"/>
        <w:numPr>
          <w:ilvl w:val="0"/>
          <w:numId w:val="14"/>
        </w:numPr>
        <w:spacing w:after="268" w:line="240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 xml:space="preserve">s </w:t>
      </w:r>
      <w:r w:rsidR="00A859AF" w:rsidRPr="00AA4619">
        <w:rPr>
          <w:rFonts w:ascii="Corbel" w:hAnsi="Corbel"/>
          <w:sz w:val="18"/>
          <w:szCs w:val="18"/>
        </w:rPr>
        <w:t>nariaden</w:t>
      </w:r>
      <w:r w:rsidRPr="00AA4619">
        <w:rPr>
          <w:rFonts w:ascii="Corbel" w:hAnsi="Corbel"/>
          <w:sz w:val="18"/>
          <w:szCs w:val="18"/>
        </w:rPr>
        <w:t>ím</w:t>
      </w:r>
      <w:r w:rsidR="00A859AF" w:rsidRPr="00AA4619">
        <w:rPr>
          <w:rFonts w:ascii="Corbel" w:hAnsi="Corbel"/>
          <w:sz w:val="18"/>
          <w:szCs w:val="18"/>
        </w:rPr>
        <w:t xml:space="preserve"> Európskeho parlamentu a Rady (EÚ) 2016/679</w:t>
      </w:r>
      <w:r w:rsidR="00F45E62" w:rsidRPr="00AA4619">
        <w:rPr>
          <w:rFonts w:ascii="Corbel" w:hAnsi="Corbel"/>
          <w:sz w:val="18"/>
          <w:szCs w:val="18"/>
        </w:rPr>
        <w:t xml:space="preserve"> o ochrane fyzických osô</w:t>
      </w:r>
      <w:r w:rsidR="00F34452" w:rsidRPr="00AA4619">
        <w:rPr>
          <w:rFonts w:ascii="Corbel" w:hAnsi="Corbel"/>
          <w:sz w:val="18"/>
          <w:szCs w:val="18"/>
        </w:rPr>
        <w:t>b</w:t>
      </w:r>
      <w:r w:rsidR="00F45E62" w:rsidRPr="00AA4619">
        <w:rPr>
          <w:rFonts w:ascii="Corbel" w:hAnsi="Corbel"/>
          <w:sz w:val="18"/>
          <w:szCs w:val="18"/>
        </w:rPr>
        <w:t xml:space="preserve">  pri</w:t>
      </w:r>
      <w:r w:rsidR="00F34452" w:rsidRPr="00AA4619">
        <w:rPr>
          <w:rFonts w:ascii="Corbel" w:hAnsi="Corbel"/>
          <w:sz w:val="18"/>
          <w:szCs w:val="18"/>
        </w:rPr>
        <w:t xml:space="preserve"> </w:t>
      </w:r>
      <w:r w:rsidR="00F45E62" w:rsidRPr="00AA4619">
        <w:rPr>
          <w:rFonts w:ascii="Corbel" w:hAnsi="Corbel"/>
          <w:sz w:val="18"/>
          <w:szCs w:val="18"/>
        </w:rPr>
        <w:t xml:space="preserve">spracúvaní </w:t>
      </w:r>
      <w:r w:rsidR="00C75895" w:rsidRPr="00AA4619">
        <w:rPr>
          <w:rFonts w:ascii="Corbel" w:hAnsi="Corbel"/>
          <w:sz w:val="18"/>
          <w:szCs w:val="18"/>
        </w:rPr>
        <w:t>osobných údajov</w:t>
      </w:r>
      <w:r w:rsidR="00191F35" w:rsidRPr="00AA4619">
        <w:rPr>
          <w:rFonts w:ascii="Corbel" w:hAnsi="Corbel"/>
          <w:sz w:val="18"/>
          <w:szCs w:val="18"/>
        </w:rPr>
        <w:t xml:space="preserve"> a o voľnom pohybe takýchto údajov</w:t>
      </w:r>
      <w:r w:rsidR="00096F17" w:rsidRPr="00AA4619">
        <w:rPr>
          <w:rFonts w:ascii="Corbel" w:hAnsi="Corbel"/>
          <w:sz w:val="18"/>
          <w:szCs w:val="18"/>
        </w:rPr>
        <w:t>,</w:t>
      </w:r>
    </w:p>
    <w:p w14:paraId="1B1B601E" w14:textId="0AEAE70D" w:rsidR="00997C45" w:rsidRPr="00AA4619" w:rsidRDefault="00997C45" w:rsidP="00851DC5">
      <w:pPr>
        <w:pStyle w:val="Odsekzoznamu"/>
        <w:numPr>
          <w:ilvl w:val="0"/>
          <w:numId w:val="14"/>
        </w:numPr>
        <w:spacing w:after="268" w:line="240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lastRenderedPageBreak/>
        <w:t>so Zákonom č. 18/2018 Z. z. o</w:t>
      </w:r>
      <w:r w:rsidR="00D9705C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ochrane osobných údajov a o zmene a doplnení niektorých zákonov, v znení neskorších predpisov,</w:t>
      </w:r>
    </w:p>
    <w:p w14:paraId="467DC914" w14:textId="40FE8FF6" w:rsidR="00546A82" w:rsidRPr="00AA4619" w:rsidRDefault="001B3FBC" w:rsidP="00851DC5">
      <w:pPr>
        <w:pStyle w:val="Odsekzoznamu"/>
        <w:numPr>
          <w:ilvl w:val="0"/>
          <w:numId w:val="14"/>
        </w:numPr>
        <w:spacing w:after="268" w:line="240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</w:t>
      </w:r>
      <w:r w:rsidR="00A859AF" w:rsidRPr="00AA4619">
        <w:rPr>
          <w:rFonts w:ascii="Corbel" w:hAnsi="Corbel"/>
          <w:sz w:val="18"/>
          <w:szCs w:val="18"/>
        </w:rPr>
        <w:t xml:space="preserve"> vyhláškou Národného bezpečnostného úradu 362/2018 </w:t>
      </w:r>
      <w:r w:rsidR="00D56F59" w:rsidRPr="00AA4619">
        <w:rPr>
          <w:rFonts w:ascii="Corbel" w:hAnsi="Corbel"/>
          <w:sz w:val="18"/>
          <w:szCs w:val="18"/>
        </w:rPr>
        <w:t>ktorou</w:t>
      </w:r>
      <w:r w:rsidR="00702814" w:rsidRPr="00AA4619">
        <w:rPr>
          <w:rFonts w:ascii="Corbel" w:hAnsi="Corbel"/>
          <w:sz w:val="18"/>
          <w:szCs w:val="18"/>
        </w:rPr>
        <w:t xml:space="preserve"> sa ustanovuje obsah bezpečnostných opatren</w:t>
      </w:r>
      <w:r w:rsidR="00667E26" w:rsidRPr="00AA4619">
        <w:rPr>
          <w:rFonts w:ascii="Corbel" w:hAnsi="Corbel"/>
          <w:sz w:val="18"/>
          <w:szCs w:val="18"/>
        </w:rPr>
        <w:t>í</w:t>
      </w:r>
      <w:r w:rsidR="009B0D8F" w:rsidRPr="00AA4619">
        <w:rPr>
          <w:rFonts w:ascii="Corbel" w:hAnsi="Corbel"/>
          <w:sz w:val="18"/>
          <w:szCs w:val="18"/>
        </w:rPr>
        <w:t>, obsah a</w:t>
      </w:r>
      <w:r w:rsidR="002522C1" w:rsidRPr="00AA4619">
        <w:rPr>
          <w:rFonts w:ascii="Corbel" w:hAnsi="Corbel"/>
          <w:sz w:val="18"/>
          <w:szCs w:val="18"/>
        </w:rPr>
        <w:t> </w:t>
      </w:r>
      <w:r w:rsidR="009B0D8F" w:rsidRPr="00AA4619">
        <w:rPr>
          <w:rFonts w:ascii="Corbel" w:hAnsi="Corbel"/>
          <w:sz w:val="18"/>
          <w:szCs w:val="18"/>
        </w:rPr>
        <w:t>štruktúra</w:t>
      </w:r>
      <w:r w:rsidR="002522C1" w:rsidRPr="00AA4619">
        <w:rPr>
          <w:rFonts w:ascii="Corbel" w:hAnsi="Corbel"/>
          <w:sz w:val="18"/>
          <w:szCs w:val="18"/>
        </w:rPr>
        <w:t xml:space="preserve"> bezpečnostnej dokumentácie a rozsah všeobecných bezpečnostných opatrení</w:t>
      </w:r>
      <w:r w:rsidR="00096F17" w:rsidRPr="00AA4619">
        <w:rPr>
          <w:rFonts w:ascii="Corbel" w:hAnsi="Corbel"/>
          <w:sz w:val="18"/>
          <w:szCs w:val="18"/>
        </w:rPr>
        <w:t>,</w:t>
      </w:r>
    </w:p>
    <w:p w14:paraId="7D09BC68" w14:textId="540C5C5A" w:rsidR="004D5723" w:rsidRPr="00AA4619" w:rsidRDefault="004D5723" w:rsidP="00851DC5">
      <w:pPr>
        <w:pStyle w:val="Odsekzoznamu"/>
        <w:numPr>
          <w:ilvl w:val="0"/>
          <w:numId w:val="14"/>
        </w:numPr>
        <w:spacing w:after="268" w:line="240" w:lineRule="auto"/>
        <w:ind w:left="993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so Smernicou rektora UK VP č. 13/2020 o ochrane osobných údajov na UK a o princípoch bezpečnosti pri spracúvaní osobných údajov</w:t>
      </w:r>
      <w:r w:rsidR="00A066C3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2221A4E3" w14:textId="3E39A54A" w:rsidR="00A066C3" w:rsidRPr="00AA4619" w:rsidRDefault="00A066C3" w:rsidP="00851DC5">
      <w:pPr>
        <w:pStyle w:val="Odsekzoznamu"/>
        <w:numPr>
          <w:ilvl w:val="0"/>
          <w:numId w:val="14"/>
        </w:numPr>
        <w:spacing w:after="268" w:line="240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a s ďalšími všeobecne záväznými právnymi predpismi.</w:t>
      </w:r>
    </w:p>
    <w:p w14:paraId="153B48E3" w14:textId="77777777" w:rsidR="00F34169" w:rsidRPr="00AA4619" w:rsidRDefault="00F34169" w:rsidP="00D0793E">
      <w:pPr>
        <w:pStyle w:val="Odsekzoznamu"/>
        <w:spacing w:after="268" w:line="240" w:lineRule="auto"/>
        <w:ind w:left="993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</w:p>
    <w:p w14:paraId="2C89785B" w14:textId="39850675" w:rsidR="003865B8" w:rsidRPr="00AA4619" w:rsidRDefault="008D5E8E" w:rsidP="00851DC5">
      <w:pPr>
        <w:pStyle w:val="Odsekzoznamu"/>
        <w:numPr>
          <w:ilvl w:val="0"/>
          <w:numId w:val="24"/>
        </w:numPr>
        <w:spacing w:before="240" w:after="268" w:line="247" w:lineRule="auto"/>
        <w:ind w:left="426"/>
        <w:jc w:val="both"/>
        <w:rPr>
          <w:rFonts w:ascii="Corbel" w:eastAsia="Corbel" w:hAnsi="Corbel" w:cs="Corbel"/>
          <w:bCs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Systém</w:t>
      </w:r>
      <w:r w:rsidR="01132CB2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 musí byť v súlade aj s navrhovaným registratúrnym poriadkom </w:t>
      </w:r>
      <w:r w:rsidR="00B57F36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verejného obstarávateľ</w:t>
      </w:r>
      <w:r w:rsidR="00B13859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a</w:t>
      </w:r>
      <w:r w:rsidR="01132CB2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, ktorý navrhne </w:t>
      </w:r>
      <w:r w:rsidR="00035C7B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úspešný uchádzač (v zmluv</w:t>
      </w:r>
      <w:r w:rsidR="00B57F36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ách nahradený pojmom „poskytovateľ</w:t>
      </w:r>
      <w:r w:rsidR="00E76B17">
        <w:rPr>
          <w:rFonts w:ascii="Corbel" w:eastAsia="Corbel" w:hAnsi="Corbel" w:cs="Corbel"/>
          <w:bCs/>
          <w:color w:val="000000" w:themeColor="text1"/>
          <w:sz w:val="18"/>
          <w:szCs w:val="18"/>
        </w:rPr>
        <w:t>“</w:t>
      </w:r>
      <w:r w:rsidR="00B57F36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)</w:t>
      </w:r>
      <w:r w:rsidR="01132CB2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 v spolupráci s</w:t>
      </w:r>
      <w:r w:rsidR="00B57F36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 verejným obstarávateľ</w:t>
      </w:r>
      <w:r w:rsidR="00B13859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om.</w:t>
      </w:r>
    </w:p>
    <w:p w14:paraId="09D984C6" w14:textId="5BD0E2F1" w:rsidR="00D81635" w:rsidRPr="00AA4619" w:rsidRDefault="00D81635" w:rsidP="00851DC5">
      <w:pPr>
        <w:pStyle w:val="Odsekzoznamu"/>
        <w:numPr>
          <w:ilvl w:val="0"/>
          <w:numId w:val="24"/>
        </w:numPr>
        <w:spacing w:before="240" w:after="268" w:line="247" w:lineRule="auto"/>
        <w:ind w:left="426"/>
        <w:jc w:val="both"/>
        <w:rPr>
          <w:rFonts w:ascii="Corbel" w:eastAsia="Corbel" w:hAnsi="Corbel" w:cs="Corbel"/>
          <w:bCs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 xml:space="preserve">Systém musí umožniť preukazné oboznamovanie </w:t>
      </w:r>
      <w:r w:rsidR="00CD228B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po</w:t>
      </w:r>
      <w:r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užívateľov s</w:t>
      </w:r>
      <w:r w:rsidR="003A14EC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 príslušnými všeobecne záväznými právnymi predpismi a príslušnými internými predpismi verejného obstar</w:t>
      </w:r>
      <w:r w:rsidR="00B13859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á</w:t>
      </w:r>
      <w:r w:rsidR="003A14EC" w:rsidRPr="00AA4619">
        <w:rPr>
          <w:rFonts w:ascii="Corbel" w:eastAsia="Corbel" w:hAnsi="Corbel" w:cs="Corbel"/>
          <w:bCs/>
          <w:color w:val="000000" w:themeColor="text1"/>
          <w:sz w:val="18"/>
          <w:szCs w:val="18"/>
        </w:rPr>
        <w:t>vateľa.</w:t>
      </w:r>
    </w:p>
    <w:p w14:paraId="471F0FBB" w14:textId="77777777" w:rsidR="002D1B09" w:rsidRPr="00AA4619" w:rsidRDefault="002D1B09" w:rsidP="002D1B09">
      <w:pPr>
        <w:pStyle w:val="Odsekzoznamu"/>
        <w:ind w:left="360"/>
        <w:rPr>
          <w:rFonts w:ascii="Corbel" w:hAnsi="Corbel"/>
          <w:sz w:val="18"/>
          <w:szCs w:val="18"/>
        </w:rPr>
      </w:pPr>
    </w:p>
    <w:p w14:paraId="22C98141" w14:textId="77777777" w:rsidR="002D1B09" w:rsidRPr="00AA4619" w:rsidRDefault="002D1B09" w:rsidP="002D1B09">
      <w:pPr>
        <w:pStyle w:val="Odsekzoznamu"/>
        <w:ind w:left="360"/>
        <w:rPr>
          <w:rFonts w:ascii="Corbel" w:hAnsi="Corbel"/>
          <w:sz w:val="18"/>
          <w:szCs w:val="18"/>
          <w:u w:val="single"/>
        </w:rPr>
      </w:pPr>
    </w:p>
    <w:p w14:paraId="01A94D3D" w14:textId="19DC161B" w:rsidR="00C93677" w:rsidRPr="00AA4619" w:rsidRDefault="00C93677" w:rsidP="00851DC5">
      <w:pPr>
        <w:pStyle w:val="Odsekzoznamu"/>
        <w:numPr>
          <w:ilvl w:val="0"/>
          <w:numId w:val="1"/>
        </w:numPr>
        <w:spacing w:after="268" w:line="247" w:lineRule="auto"/>
        <w:ind w:left="426" w:hanging="426"/>
        <w:jc w:val="both"/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  <w:t>Bližšia špecifikácia</w:t>
      </w:r>
      <w:r w:rsidR="00F937A1" w:rsidRPr="00AA4619"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  <w:t xml:space="preserve"> systému</w:t>
      </w:r>
    </w:p>
    <w:p w14:paraId="4F2F73DE" w14:textId="01454F77" w:rsidR="003865B8" w:rsidRPr="00AA4619" w:rsidRDefault="01132CB2" w:rsidP="20B9C61B">
      <w:pPr>
        <w:spacing w:after="268" w:line="247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1. Elektronické záznamy</w:t>
      </w:r>
    </w:p>
    <w:p w14:paraId="7AB991FB" w14:textId="16115A66" w:rsidR="2AA041C0" w:rsidRPr="00AA4619" w:rsidRDefault="00A756B2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</w:t>
      </w:r>
      <w:r w:rsidR="2AA041C0" w:rsidRPr="00AA4619">
        <w:rPr>
          <w:rFonts w:ascii="Corbel" w:eastAsia="Corbel" w:hAnsi="Corbel" w:cs="Corbel"/>
          <w:color w:val="000000" w:themeColor="text1"/>
          <w:sz w:val="18"/>
          <w:szCs w:val="18"/>
        </w:rPr>
        <w:t>ystém musí umožniť jeho integráciu s elektronickou schránkou a centrálnou elektronickou podateľňou na Ústrednom portáli verejnej správy</w:t>
      </w:r>
      <w:r w:rsidR="00F14020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(ďalej len „ÚPVS“)</w:t>
      </w:r>
      <w:r w:rsidR="2AA041C0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a obsahovať potrebné funkcionality na prijímanie a odosielanie záznamov</w:t>
      </w:r>
      <w:r w:rsidR="00E743A3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2D57606C" w14:textId="799816B4" w:rsidR="003865B8" w:rsidRPr="00AA4619" w:rsidRDefault="01132CB2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musí podporovať interný obeh elektronických registratúrnych záznamov a účtovných dokladov definovaných </w:t>
      </w:r>
      <w:r w:rsidR="009C6CBF" w:rsidRPr="00AA4619">
        <w:rPr>
          <w:rFonts w:ascii="Corbel" w:eastAsia="Corbel" w:hAnsi="Corbel" w:cs="Corbel"/>
          <w:color w:val="000000" w:themeColor="text1"/>
          <w:sz w:val="18"/>
          <w:szCs w:val="18"/>
        </w:rPr>
        <w:t>verejným obstarávateľom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v elektronickej forme,</w:t>
      </w:r>
    </w:p>
    <w:p w14:paraId="7565231E" w14:textId="7BC0E004" w:rsidR="003865B8" w:rsidRPr="00AA4619" w:rsidRDefault="01132CB2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v procese tvorby odosielaných elektronických registratúrnych záznamov musí systém podporovať využitie preddefinovaných šablón v súlade s logotypom </w:t>
      </w:r>
      <w:r w:rsidR="009C6CBF" w:rsidRPr="00AA4619">
        <w:rPr>
          <w:rFonts w:ascii="Corbel" w:eastAsia="Corbel" w:hAnsi="Corbel" w:cs="Corbel"/>
          <w:color w:val="000000" w:themeColor="text1"/>
          <w:sz w:val="18"/>
          <w:szCs w:val="18"/>
        </w:rPr>
        <w:t>verejného obstarávateľa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(t. j. ktoré obsahujú obrázky, tabuľky a iné grafické prvky),</w:t>
      </w:r>
    </w:p>
    <w:p w14:paraId="7BA47290" w14:textId="2FCC46E2" w:rsidR="003865B8" w:rsidRPr="00AA4619" w:rsidRDefault="01132CB2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preddefinované šablóny musia podporovať automatický prenos </w:t>
      </w:r>
      <w:r w:rsidR="009C6CBF" w:rsidRPr="00AA4619">
        <w:rPr>
          <w:rFonts w:ascii="Corbel" w:eastAsia="Corbel" w:hAnsi="Corbel" w:cs="Corbel"/>
          <w:color w:val="000000" w:themeColor="text1"/>
          <w:sz w:val="18"/>
          <w:szCs w:val="18"/>
        </w:rPr>
        <w:t>verejným obstarávateľom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definovaných atribútov elektronického registratúrneho záznamu priamo do novovzniknutého elektronického registratúrneho záznamu vo formáte DOCX (Microsoft Word), </w:t>
      </w:r>
    </w:p>
    <w:p w14:paraId="67E07BD7" w14:textId="31BAE8E1" w:rsidR="003865B8" w:rsidRPr="00AA4619" w:rsidRDefault="01132CB2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preddefinované šablóny musia podporovať automatické vypĺňanie opakovaných údajov napr. základné údaje používateľa, dátum, zaradenie atď...</w:t>
      </w:r>
    </w:p>
    <w:p w14:paraId="10B40CE3" w14:textId="7EC5C7EF" w:rsidR="003865B8" w:rsidRPr="00AA4619" w:rsidRDefault="01132CB2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musí umožňovať vytváranie , editovanie a vkladanie </w:t>
      </w:r>
      <w:r w:rsidR="009C6CBF" w:rsidRPr="00AA4619">
        <w:rPr>
          <w:rFonts w:ascii="Corbel" w:eastAsia="Corbel" w:hAnsi="Corbel" w:cs="Corbel"/>
          <w:color w:val="000000" w:themeColor="text1"/>
          <w:sz w:val="18"/>
          <w:szCs w:val="18"/>
        </w:rPr>
        <w:t>n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ových šablón</w:t>
      </w:r>
      <w:r w:rsidR="004073A8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414B54C0" w14:textId="6299BEE0" w:rsidR="003865B8" w:rsidRPr="00AA4619" w:rsidRDefault="004073A8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musí umožňovať výber adresáta z databázy kontaktov, umožniť spracovanie každého záznamu v rámci spisu,</w:t>
      </w:r>
    </w:p>
    <w:p w14:paraId="662C36FF" w14:textId="5DF022AE" w:rsidR="003865B8" w:rsidRPr="00AA4619" w:rsidRDefault="01132CB2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v databáze kontaktov bude umožnené vymazanie alebo zneplatnenie použitých kontaktov so zachovaním údajov v už evidovaných spisoch, </w:t>
      </w:r>
    </w:p>
    <w:p w14:paraId="323343CB" w14:textId="6A3D6866" w:rsidR="003865B8" w:rsidRPr="00AA4619" w:rsidRDefault="01132CB2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musí pokrývať kompletný životný cyklus registratúrnych záznamov od ich vzniku, resp. príchodu do organizácie, cez evidenciu, pridelenie/preposlanie spracovateľovi, vloženie do spisu, tvorbu odpovede, schválenie, odoslanie až po riadne vyraďovacie konanie (podľa aktuálneho registratúrneho plánu); vytváranie záznamov a ich kompletný životný cyklus musí vo vybraných agendách umožňovať prepojenie s agendovými systémami </w:t>
      </w:r>
      <w:r w:rsidR="00152D75" w:rsidRPr="00AA4619">
        <w:rPr>
          <w:rFonts w:ascii="Corbel" w:eastAsia="Corbel" w:hAnsi="Corbel" w:cs="Corbel"/>
          <w:color w:val="000000" w:themeColor="text1"/>
          <w:sz w:val="18"/>
          <w:szCs w:val="18"/>
        </w:rPr>
        <w:t>verejného obstarávateľa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; systém musí zabezpečiť, aby boli uchované metadáta, ktoré vyplývajú z Výnosu č. 525/2011 Z. z. o štandardoch pre elektronické informačné systémy na správu registratúry, </w:t>
      </w:r>
    </w:p>
    <w:p w14:paraId="640A6E8E" w14:textId="7AE1A606" w:rsidR="003865B8" w:rsidRPr="00AA4619" w:rsidRDefault="01132CB2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systém musí podporovať elektronický obeh záznamov - schvaľovanie, podpisovanie, zaslanie na vedomie resp. na súčinnosť  osobe, vrátenie na dopracovanie, vyžiadanie stanoviska a pod.,</w:t>
      </w:r>
    </w:p>
    <w:p w14:paraId="2F02C542" w14:textId="7E5927A7" w:rsidR="0AAFBCEF" w:rsidRPr="00AA4619" w:rsidRDefault="0AAFBCEF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</w:t>
      </w:r>
      <w:r w:rsidR="7D4AB1B6" w:rsidRPr="00AA4619">
        <w:rPr>
          <w:rFonts w:ascii="Corbel" w:eastAsia="Corbel" w:hAnsi="Corbel" w:cs="Corbel"/>
          <w:color w:val="000000" w:themeColor="text1"/>
          <w:sz w:val="18"/>
          <w:szCs w:val="18"/>
        </w:rPr>
        <w:t>tav dokumentu alebo zostavy dokumentov ak podliehajú procesu, musí vidieť v zázname každý zúčastňujúci sa v procese</w:t>
      </w:r>
      <w:r w:rsidR="1551379F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(žiadateľ, spracovateľ, schvaľujúci</w:t>
      </w:r>
      <w:r w:rsidR="5F7A2462" w:rsidRPr="00AA4619">
        <w:rPr>
          <w:rFonts w:ascii="Corbel" w:eastAsia="Corbel" w:hAnsi="Corbel" w:cs="Corbel"/>
          <w:color w:val="000000" w:themeColor="text1"/>
          <w:sz w:val="18"/>
          <w:szCs w:val="18"/>
        </w:rPr>
        <w:t>, príjemca, prebera</w:t>
      </w:r>
      <w:r w:rsidR="0B0AE12C" w:rsidRPr="00AA4619">
        <w:rPr>
          <w:rFonts w:ascii="Corbel" w:eastAsia="Corbel" w:hAnsi="Corbel" w:cs="Corbel"/>
          <w:color w:val="000000" w:themeColor="text1"/>
          <w:sz w:val="18"/>
          <w:szCs w:val="18"/>
        </w:rPr>
        <w:t>júci,</w:t>
      </w:r>
      <w:r w:rsidR="5F7A2462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podpisujúci, autor, ...)</w:t>
      </w:r>
      <w:r w:rsidR="23F7A162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4D0E5F9F" w14:textId="22A26D02" w:rsidR="003865B8" w:rsidRPr="00AA4619" w:rsidRDefault="01132CB2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systém musí umožňovať elektronické parafovanie elektronických registratúrnych záznamov v rámci interných procesov spracovania elektronického registratúrneho záznamu - napr. schválenie, zamietnutie a pod.,</w:t>
      </w:r>
    </w:p>
    <w:p w14:paraId="6F2FD324" w14:textId="044C94AE" w:rsidR="003865B8" w:rsidRPr="00AA4619" w:rsidRDefault="01132CB2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systém musí umožniť určenie spracovateľa manuálnym výberom spracovateľa alebo organizačného útvaru alebo automatizovane na základe logicky definovaných pravidiel pre presný druh záznamu alebo službu,</w:t>
      </w:r>
    </w:p>
    <w:p w14:paraId="0B809406" w14:textId="1EF89BDF" w:rsidR="003865B8" w:rsidRPr="00AA4619" w:rsidRDefault="01132CB2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systém musí zabezpečovať automatizáciu rutinných činností v súvislosti so spracovaním registratúrnej agendy – t. j. pri manipulácii s registratúrnymi záznamami a spismi,</w:t>
      </w:r>
    </w:p>
    <w:p w14:paraId="0A3375AE" w14:textId="72B484C4" w:rsidR="003865B8" w:rsidRPr="00AA4619" w:rsidRDefault="01132CB2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systém musí umožniť, aby každý registratúrny záznam bol vložený do príslušného spisu,</w:t>
      </w:r>
    </w:p>
    <w:p w14:paraId="4700D23C" w14:textId="45B72353" w:rsidR="003865B8" w:rsidRPr="00AA4619" w:rsidRDefault="01132CB2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požadovanou funkcionalitou systému je aj možnosť označovať odovzdávané zásielky a elektronické registratúrne záznamy prostredníctvom odčítavania čiarových kódov zásielok a elektronických registratúrnych záznamov. V prípade, že pracovník podateľne pri evidencii zásielky (zásielky so záznamom) vytlačí štítok zásielky/záznamu a nalepí ho na príslušnú fyzickú formu zásielky alebo elektronického registratúrneho záznamu, musí byť možné použiť čítačku čiarových kódov na odčítavanie kódov odovzdaných zásielok/záznamov, a tým výrazne zrýchliť proces odovzdávania pošty ako aj minimalizovať výskyt chýb oproti manuálnemu označovaniu zásielok/záznamov</w:t>
      </w:r>
      <w:r w:rsidR="001743AC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084F8781" w14:textId="6C5329D1" w:rsidR="003865B8" w:rsidRPr="00AA4619" w:rsidRDefault="01132CB2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lastRenderedPageBreak/>
        <w:t>čiarové kódy zásielok a elektronických registratúrnych záznamov budú považované za náhradu prezentačnej pečiatky. Priama tlač čiarových kódov musí byť možná na ľubovoľnú tlačiareň štítkov s podporou pre štandardné jazyky EPL2 a ZPL2</w:t>
      </w:r>
      <w:r w:rsidR="001743AC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63892795" w14:textId="28CCB48C" w:rsidR="003865B8" w:rsidRPr="00AA4619" w:rsidRDefault="01132CB2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požaduje sa, aby čiarové kódy bolo možné zároveň využívať  na identifikáciu elektronických registratúrnych záznamov v jednotlivých procesoch preberania registratúrnych entít, napríklad:</w:t>
      </w:r>
    </w:p>
    <w:p w14:paraId="122D9E6A" w14:textId="3F65FFFD" w:rsidR="003865B8" w:rsidRPr="00AA4619" w:rsidRDefault="01132CB2" w:rsidP="00851DC5">
      <w:pPr>
        <w:pStyle w:val="Odsekzoznamu"/>
        <w:numPr>
          <w:ilvl w:val="0"/>
          <w:numId w:val="3"/>
        </w:numPr>
        <w:spacing w:after="268" w:line="247" w:lineRule="auto"/>
        <w:ind w:hanging="151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preberanie fyzickej formy zásielok a registratúrnych záznamov z podateľne</w:t>
      </w:r>
    </w:p>
    <w:p w14:paraId="71A8830B" w14:textId="671ABA9B" w:rsidR="003865B8" w:rsidRPr="00AA4619" w:rsidRDefault="01132CB2" w:rsidP="00851DC5">
      <w:pPr>
        <w:pStyle w:val="Odsekzoznamu"/>
        <w:numPr>
          <w:ilvl w:val="0"/>
          <w:numId w:val="3"/>
        </w:numPr>
        <w:spacing w:after="268" w:line="247" w:lineRule="auto"/>
        <w:ind w:hanging="151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preberanie spisov do registratúrneho strediska</w:t>
      </w:r>
    </w:p>
    <w:p w14:paraId="0F05BD66" w14:textId="5129C95D" w:rsidR="003865B8" w:rsidRPr="00AA4619" w:rsidRDefault="01132CB2" w:rsidP="00851DC5">
      <w:pPr>
        <w:pStyle w:val="Odsekzoznamu"/>
        <w:numPr>
          <w:ilvl w:val="0"/>
          <w:numId w:val="3"/>
        </w:numPr>
        <w:spacing w:after="268" w:line="247" w:lineRule="auto"/>
        <w:ind w:hanging="151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kontrola obsahu neelektronického spisu</w:t>
      </w:r>
      <w:r w:rsidR="00710E0A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234D7B63" w14:textId="2CF4EB46" w:rsidR="003865B8" w:rsidRPr="00AA4619" w:rsidRDefault="01132CB2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systém musí umožňovať sledovanie procesov a lehôt pre vybavenie podania,</w:t>
      </w:r>
    </w:p>
    <w:p w14:paraId="3BB6B03E" w14:textId="7ADDE0AD" w:rsidR="003865B8" w:rsidRPr="00AA4619" w:rsidRDefault="01132CB2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systém musí podporovať hromadné vybavovanie a rozposielanie zásielok; elektronické procesy musia byť konfigurovateľné podľa rôzneho typu záznamu</w:t>
      </w:r>
      <w:r w:rsidR="001743AC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492CA48A" w14:textId="2C6C42F4" w:rsidR="003865B8" w:rsidRPr="00AA4619" w:rsidRDefault="01132CB2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musí podporovať hromadné priloženie príloh/dokumentov, s možnosťou uzamknutia/zaheslovania, k registratúrnemu záznamu spôsobom Drag and Drop, </w:t>
      </w:r>
    </w:p>
    <w:p w14:paraId="21A2A627" w14:textId="5C613459" w:rsidR="00387C7A" w:rsidRPr="00AA4619" w:rsidRDefault="004017C9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ysté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m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musí umožniť jednotlivým pracovníkom priloženie ľubovoľného počtu elektronických príloh k elektronickému registratúrnemu záznamu, a to buď priložením zo súboru alebo priamym naskenovaním dokumentu pomocou hardvérového vybavenia na digitalizáciu dokumentov</w:t>
      </w:r>
      <w:r w:rsidR="001743AC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47F07C47" w14:textId="3369FC3D" w:rsidR="003865B8" w:rsidRPr="00AA4619" w:rsidRDefault="001743AC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ystém musí podporovať ľubovoľné skenery disponujúce WIA alebo TWAIN ovládačom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3594560A" w14:textId="5337E348" w:rsidR="003865B8" w:rsidRPr="00AA4619" w:rsidRDefault="01132CB2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digitalizácia dokumentov musí byť sprístupnená v procese evidencie a vybavovania elektronických registratúrnych záznamov naprieč celou aplikáciou pre všetkých používateľov s oprávnením na čítanie a zápis elektronického obsahu elektronického registratúrneho záznamu</w:t>
      </w:r>
      <w:r w:rsidR="001743AC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5D2DF913" w14:textId="6259427D" w:rsidR="003865B8" w:rsidRPr="00AA4619" w:rsidRDefault="001743AC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ystém musí mať licenciu na konverziu dokumentov vo formáte PDF na formát PDF/A</w:t>
      </w:r>
      <w:r w:rsidR="00CF2AD5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06534430" w14:textId="125204BF" w:rsidR="00CF2AD5" w:rsidRPr="00AA4619" w:rsidRDefault="00163A26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musí umožniť vytvorenie zbernej obálky pre viac odchádzajúcich registratúrnych záznamov, </w:t>
      </w:r>
    </w:p>
    <w:p w14:paraId="06B8BDD5" w14:textId="56391C2B" w:rsidR="00163A26" w:rsidRPr="00AA4619" w:rsidRDefault="00163A26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musí umož</w:t>
      </w:r>
      <w:r w:rsidR="00B75705" w:rsidRPr="00AA4619">
        <w:rPr>
          <w:rFonts w:ascii="Corbel" w:hAnsi="Corbel"/>
          <w:sz w:val="18"/>
          <w:szCs w:val="18"/>
        </w:rPr>
        <w:t>ň</w:t>
      </w:r>
      <w:r w:rsidRPr="00AA4619">
        <w:rPr>
          <w:rFonts w:ascii="Corbel" w:hAnsi="Corbel"/>
          <w:sz w:val="18"/>
          <w:szCs w:val="18"/>
        </w:rPr>
        <w:t>ovať integrované OCR pri evidovaní došlej pošty,</w:t>
      </w:r>
    </w:p>
    <w:p w14:paraId="25FF67EC" w14:textId="731FE084" w:rsidR="00163A26" w:rsidRPr="00AA4619" w:rsidRDefault="00C3499D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kvalifikované elektronické podpisovanie PDF/A dokumentov formátmi XAdES, PAdES, ASiC </w:t>
      </w:r>
      <w:r w:rsidR="00EA11FB" w:rsidRPr="00AA4619">
        <w:rPr>
          <w:rFonts w:ascii="Corbel" w:hAnsi="Corbel"/>
          <w:sz w:val="18"/>
          <w:szCs w:val="18"/>
        </w:rPr>
        <w:t>,</w:t>
      </w:r>
    </w:p>
    <w:p w14:paraId="612EEB8C" w14:textId="709D2CB3" w:rsidR="00EA11FB" w:rsidRPr="00AA4619" w:rsidRDefault="00EA11FB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možnosť evidovania neobmedzeného množstva záznamov, spisov, pripojených súborov k</w:t>
      </w:r>
      <w:r w:rsidRPr="00AA4619">
        <w:rPr>
          <w:rFonts w:ascii="Arial" w:hAnsi="Arial" w:cs="Arial"/>
          <w:sz w:val="18"/>
          <w:szCs w:val="18"/>
        </w:rPr>
        <w:t> </w:t>
      </w:r>
      <w:r w:rsidRPr="00AA4619">
        <w:rPr>
          <w:rFonts w:ascii="Corbel" w:hAnsi="Corbel"/>
          <w:sz w:val="18"/>
          <w:szCs w:val="18"/>
        </w:rPr>
        <w:t>z</w:t>
      </w:r>
      <w:r w:rsidRPr="00AA4619">
        <w:rPr>
          <w:rFonts w:ascii="Corbel" w:hAnsi="Corbel" w:cs="Corbel"/>
          <w:sz w:val="18"/>
          <w:szCs w:val="18"/>
        </w:rPr>
        <w:t>á</w:t>
      </w:r>
      <w:r w:rsidRPr="00AA4619">
        <w:rPr>
          <w:rFonts w:ascii="Corbel" w:hAnsi="Corbel"/>
          <w:sz w:val="18"/>
          <w:szCs w:val="18"/>
        </w:rPr>
        <w:t xml:space="preserve">znamom, </w:t>
      </w:r>
      <w:r w:rsidRPr="00AA4619">
        <w:rPr>
          <w:rFonts w:ascii="Corbel" w:hAnsi="Corbel" w:cs="Corbel"/>
          <w:sz w:val="18"/>
          <w:szCs w:val="18"/>
        </w:rPr>
        <w:t>š</w:t>
      </w:r>
      <w:r w:rsidRPr="00AA4619">
        <w:rPr>
          <w:rFonts w:ascii="Corbel" w:hAnsi="Corbel"/>
          <w:sz w:val="18"/>
          <w:szCs w:val="18"/>
        </w:rPr>
        <w:t>pecializovan</w:t>
      </w:r>
      <w:r w:rsidRPr="00AA4619">
        <w:rPr>
          <w:rFonts w:ascii="Corbel" w:hAnsi="Corbel" w:cs="Corbel"/>
          <w:sz w:val="18"/>
          <w:szCs w:val="18"/>
        </w:rPr>
        <w:t>ý</w:t>
      </w:r>
      <w:r w:rsidRPr="00AA4619">
        <w:rPr>
          <w:rFonts w:ascii="Corbel" w:hAnsi="Corbel"/>
          <w:sz w:val="18"/>
          <w:szCs w:val="18"/>
        </w:rPr>
        <w:t>ch evidenci</w:t>
      </w:r>
      <w:r w:rsidRPr="00AA4619">
        <w:rPr>
          <w:rFonts w:ascii="Corbel" w:hAnsi="Corbel" w:cs="Corbel"/>
          <w:sz w:val="18"/>
          <w:szCs w:val="18"/>
        </w:rPr>
        <w:t>í</w:t>
      </w:r>
      <w:r w:rsidRPr="00AA4619">
        <w:rPr>
          <w:rFonts w:ascii="Corbel" w:hAnsi="Corbel"/>
          <w:sz w:val="18"/>
          <w:szCs w:val="18"/>
        </w:rPr>
        <w:t>, schva</w:t>
      </w:r>
      <w:r w:rsidRPr="00AA4619">
        <w:rPr>
          <w:rFonts w:ascii="Corbel" w:hAnsi="Corbel" w:cs="Corbel"/>
          <w:sz w:val="18"/>
          <w:szCs w:val="18"/>
        </w:rPr>
        <w:t>ľ</w:t>
      </w:r>
      <w:r w:rsidRPr="00AA4619">
        <w:rPr>
          <w:rFonts w:ascii="Corbel" w:hAnsi="Corbel"/>
          <w:sz w:val="18"/>
          <w:szCs w:val="18"/>
        </w:rPr>
        <w:t>ovac</w:t>
      </w:r>
      <w:r w:rsidRPr="00AA4619">
        <w:rPr>
          <w:rFonts w:ascii="Corbel" w:hAnsi="Corbel" w:cs="Corbel"/>
          <w:sz w:val="18"/>
          <w:szCs w:val="18"/>
        </w:rPr>
        <w:t>í</w:t>
      </w:r>
      <w:r w:rsidRPr="00AA4619">
        <w:rPr>
          <w:rFonts w:ascii="Corbel" w:hAnsi="Corbel"/>
          <w:sz w:val="18"/>
          <w:szCs w:val="18"/>
        </w:rPr>
        <w:t xml:space="preserve">ch procesov, </w:t>
      </w:r>
      <w:r w:rsidRPr="00AA4619">
        <w:rPr>
          <w:rFonts w:ascii="Corbel" w:hAnsi="Corbel" w:cs="Corbel"/>
          <w:sz w:val="18"/>
          <w:szCs w:val="18"/>
        </w:rPr>
        <w:t>š</w:t>
      </w:r>
      <w:r w:rsidRPr="00AA4619">
        <w:rPr>
          <w:rFonts w:ascii="Corbel" w:hAnsi="Corbel"/>
          <w:sz w:val="18"/>
          <w:szCs w:val="18"/>
        </w:rPr>
        <w:t>abl</w:t>
      </w:r>
      <w:r w:rsidRPr="00AA4619">
        <w:rPr>
          <w:rFonts w:ascii="Corbel" w:hAnsi="Corbel" w:cs="Corbel"/>
          <w:sz w:val="18"/>
          <w:szCs w:val="18"/>
        </w:rPr>
        <w:t>ó</w:t>
      </w:r>
      <w:r w:rsidRPr="00AA4619">
        <w:rPr>
          <w:rFonts w:ascii="Corbel" w:hAnsi="Corbel"/>
          <w:sz w:val="18"/>
          <w:szCs w:val="18"/>
        </w:rPr>
        <w:t>n dokumentov, at</w:t>
      </w:r>
      <w:r w:rsidRPr="00AA4619">
        <w:rPr>
          <w:rFonts w:ascii="Corbel" w:hAnsi="Corbel" w:cs="Corbel"/>
          <w:sz w:val="18"/>
          <w:szCs w:val="18"/>
        </w:rPr>
        <w:t>ď</w:t>
      </w:r>
      <w:r w:rsidRPr="00AA4619">
        <w:rPr>
          <w:rFonts w:ascii="Corbel" w:hAnsi="Corbel"/>
          <w:sz w:val="18"/>
          <w:szCs w:val="18"/>
        </w:rPr>
        <w:t>.</w:t>
      </w:r>
      <w:r w:rsidRPr="00AA4619">
        <w:rPr>
          <w:rFonts w:ascii="Corbel" w:hAnsi="Corbel" w:cs="Corbel"/>
          <w:sz w:val="18"/>
          <w:szCs w:val="18"/>
        </w:rPr>
        <w:t>,</w:t>
      </w:r>
    </w:p>
    <w:p w14:paraId="2B4FB5C5" w14:textId="69EECE4F" w:rsidR="00EA11FB" w:rsidRPr="00AA4619" w:rsidRDefault="00EA11FB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podpora zaručenej konverzie z listinnej do elektronickej podoby a z elektronickej do listinnej podoby,</w:t>
      </w:r>
    </w:p>
    <w:p w14:paraId="4D10C84D" w14:textId="7BD4FAC9" w:rsidR="00EA11FB" w:rsidRPr="00AA4619" w:rsidRDefault="008F04E5" w:rsidP="00851DC5">
      <w:pPr>
        <w:pStyle w:val="Odsekzoznamu"/>
        <w:numPr>
          <w:ilvl w:val="0"/>
          <w:numId w:val="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vyhotovovanie kópií elektronických registratúrnych záznamov (formát PDF) aj s</w:t>
      </w:r>
      <w:r w:rsidRPr="00AA4619">
        <w:rPr>
          <w:rFonts w:ascii="Arial" w:hAnsi="Arial" w:cs="Arial"/>
          <w:sz w:val="18"/>
          <w:szCs w:val="18"/>
        </w:rPr>
        <w:t> </w:t>
      </w:r>
      <w:r w:rsidRPr="00AA4619">
        <w:rPr>
          <w:rFonts w:ascii="Corbel" w:hAnsi="Corbel"/>
          <w:sz w:val="18"/>
          <w:szCs w:val="18"/>
        </w:rPr>
        <w:t>ozna</w:t>
      </w:r>
      <w:r w:rsidRPr="00AA4619">
        <w:rPr>
          <w:rFonts w:ascii="Corbel" w:hAnsi="Corbel" w:cs="Corbel"/>
          <w:sz w:val="18"/>
          <w:szCs w:val="18"/>
        </w:rPr>
        <w:t>č</w:t>
      </w:r>
      <w:r w:rsidRPr="00AA4619">
        <w:rPr>
          <w:rFonts w:ascii="Corbel" w:hAnsi="Corbel"/>
          <w:sz w:val="18"/>
          <w:szCs w:val="18"/>
        </w:rPr>
        <w:t>en</w:t>
      </w:r>
      <w:r w:rsidRPr="00AA4619">
        <w:rPr>
          <w:rFonts w:ascii="Corbel" w:hAnsi="Corbel" w:cs="Corbel"/>
          <w:sz w:val="18"/>
          <w:szCs w:val="18"/>
        </w:rPr>
        <w:t>í</w:t>
      </w:r>
      <w:r w:rsidRPr="00AA4619">
        <w:rPr>
          <w:rFonts w:ascii="Corbel" w:hAnsi="Corbel"/>
          <w:sz w:val="18"/>
          <w:szCs w:val="18"/>
        </w:rPr>
        <w:t xml:space="preserve">m textu napr.: </w:t>
      </w:r>
      <w:r w:rsidRPr="00AA4619">
        <w:rPr>
          <w:rFonts w:ascii="Corbel" w:hAnsi="Corbel" w:cs="Corbel"/>
          <w:sz w:val="18"/>
          <w:szCs w:val="18"/>
        </w:rPr>
        <w:t>„</w:t>
      </w:r>
      <w:r w:rsidRPr="00AA4619">
        <w:rPr>
          <w:rFonts w:ascii="Corbel" w:hAnsi="Corbel"/>
          <w:sz w:val="18"/>
          <w:szCs w:val="18"/>
        </w:rPr>
        <w:t>K</w:t>
      </w:r>
      <w:r w:rsidRPr="00AA4619">
        <w:rPr>
          <w:rFonts w:ascii="Corbel" w:hAnsi="Corbel" w:cs="Corbel"/>
          <w:sz w:val="18"/>
          <w:szCs w:val="18"/>
        </w:rPr>
        <w:t>ó</w:t>
      </w:r>
      <w:r w:rsidRPr="00AA4619">
        <w:rPr>
          <w:rFonts w:ascii="Corbel" w:hAnsi="Corbel"/>
          <w:sz w:val="18"/>
          <w:szCs w:val="18"/>
        </w:rPr>
        <w:t>pia</w:t>
      </w:r>
      <w:r w:rsidRPr="00AA4619">
        <w:rPr>
          <w:rFonts w:ascii="Corbel" w:hAnsi="Corbel" w:cs="Corbel"/>
          <w:sz w:val="18"/>
          <w:szCs w:val="18"/>
        </w:rPr>
        <w:t>“</w:t>
      </w:r>
      <w:r w:rsidR="00D51A44" w:rsidRPr="00AA4619">
        <w:rPr>
          <w:rFonts w:ascii="Corbel" w:hAnsi="Corbel" w:cs="Corbel"/>
          <w:sz w:val="18"/>
          <w:szCs w:val="18"/>
        </w:rPr>
        <w:t>.</w:t>
      </w:r>
    </w:p>
    <w:p w14:paraId="2CC5C4B5" w14:textId="4D92881B" w:rsidR="003865B8" w:rsidRPr="00AA4619" w:rsidRDefault="01132CB2" w:rsidP="20B9C61B">
      <w:pPr>
        <w:spacing w:after="268" w:line="247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2. Spisy</w:t>
      </w:r>
    </w:p>
    <w:p w14:paraId="77C71786" w14:textId="182217C5" w:rsidR="003865B8" w:rsidRPr="00AA4619" w:rsidRDefault="004A33E0" w:rsidP="00851DC5">
      <w:pPr>
        <w:pStyle w:val="Odsekzoznamu"/>
        <w:numPr>
          <w:ilvl w:val="0"/>
          <w:numId w:val="4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ystém musí umožniť jednoznačnú identifikáciu spisov v štruktúre navrhnutého a schváleného registratúrneho poriadku organizácie, pričom reflektuje fakulty ako súčasné organizačné zložky,</w:t>
      </w:r>
    </w:p>
    <w:p w14:paraId="5D0905A5" w14:textId="1EF3ADD2" w:rsidR="003865B8" w:rsidRPr="00AA4619" w:rsidRDefault="01132CB2" w:rsidP="00851DC5">
      <w:pPr>
        <w:pStyle w:val="Odsekzoznamu"/>
        <w:numPr>
          <w:ilvl w:val="0"/>
          <w:numId w:val="4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musí zabezpečiť dodržanie predpísaného spôsobu manipulácie so spisom - od vzniku až po trvalú archiváciu/likvidáciu; registratúrny systém musí podporovať použitie jednoznačných čísiel spisov, vrátane začleňovania registratúrnych záznamov, v rozsahu klasického spisu, </w:t>
      </w:r>
    </w:p>
    <w:p w14:paraId="1F0F0F0F" w14:textId="45BB2432" w:rsidR="003865B8" w:rsidRPr="00AA4619" w:rsidRDefault="01132CB2" w:rsidP="00851DC5">
      <w:pPr>
        <w:pStyle w:val="Odsekzoznamu"/>
        <w:numPr>
          <w:ilvl w:val="0"/>
          <w:numId w:val="4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systém musí umožniť vizualizáciu podľa typov a stavov spisov, prelinkovanie súvisiacich spisov a podporovať rôzne stavy spisov podľa schváleného registratúrneho poriadku,</w:t>
      </w:r>
    </w:p>
    <w:p w14:paraId="2688ED56" w14:textId="307C884C" w:rsidR="003865B8" w:rsidRPr="00AA4619" w:rsidRDefault="01132CB2" w:rsidP="00851DC5">
      <w:pPr>
        <w:pStyle w:val="Odsekzoznamu"/>
        <w:numPr>
          <w:ilvl w:val="0"/>
          <w:numId w:val="4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systém musí zabezpečiť povinné priradenie spisu k vecnej skupine najneskôr v čase uzavretia spisu, musí umožniť spracovateľovi zaznamenať spôsob vybavenia spisu,</w:t>
      </w:r>
    </w:p>
    <w:p w14:paraId="6EA2DB84" w14:textId="5322FB4F" w:rsidR="003865B8" w:rsidRPr="00AA4619" w:rsidRDefault="01132CB2" w:rsidP="00851DC5">
      <w:pPr>
        <w:pStyle w:val="Odsekzoznamu"/>
        <w:numPr>
          <w:ilvl w:val="0"/>
          <w:numId w:val="4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systém musí umožniť import, priloženie vopred skenovaných dokumentov alebo iného obsahu (napríklad súbory v PDF, docx,...) formou vkladania súboru alebo pomocou technológie Drag and Drop a musí umožniť manuálne zadávanie atribútov pre importované skenované dokumenty,</w:t>
      </w:r>
    </w:p>
    <w:p w14:paraId="1F1FF441" w14:textId="4D1D0604" w:rsidR="003865B8" w:rsidRPr="00AA4619" w:rsidRDefault="01132CB2" w:rsidP="00851DC5">
      <w:pPr>
        <w:pStyle w:val="Odsekzoznamu"/>
        <w:numPr>
          <w:ilvl w:val="0"/>
          <w:numId w:val="4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tlačové zostavy a reporty: systém musí umožniť automatickú tvorbu všetkých evidenčných pomôcok požadovaných registratúrnym poriadkom (napr. registratúrny denník) a DMS v elektronickej aj tlačenej forme, </w:t>
      </w:r>
    </w:p>
    <w:p w14:paraId="69B79702" w14:textId="77639D9A" w:rsidR="003865B8" w:rsidRPr="00AA4619" w:rsidRDefault="01132CB2" w:rsidP="00851DC5">
      <w:pPr>
        <w:pStyle w:val="Odsekzoznamu"/>
        <w:numPr>
          <w:ilvl w:val="0"/>
          <w:numId w:val="4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evidencia výpožičiek fyzických spisov z registratúrneho strediska aj priamo v registratúrnom denníku v príručnej registratúre pre správcu registratúry, systém musí umožniť vedenie príslušnej dokumentácie o správe registratúry, </w:t>
      </w:r>
    </w:p>
    <w:p w14:paraId="0021F770" w14:textId="77777777" w:rsidR="006F549D" w:rsidRPr="00AA4619" w:rsidRDefault="01132CB2" w:rsidP="00851DC5">
      <w:pPr>
        <w:pStyle w:val="Odsekzoznamu"/>
        <w:numPr>
          <w:ilvl w:val="0"/>
          <w:numId w:val="4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musí umožňovať tvorbu dokumentácie týkajúcej sa správy registratúry: </w:t>
      </w:r>
    </w:p>
    <w:p w14:paraId="629A1A92" w14:textId="77777777" w:rsidR="006F549D" w:rsidRPr="00AA4619" w:rsidRDefault="01132CB2" w:rsidP="00851DC5">
      <w:pPr>
        <w:pStyle w:val="Odsekzoznamu"/>
        <w:numPr>
          <w:ilvl w:val="1"/>
          <w:numId w:val="4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registratúrny denník spisov/záznamov</w:t>
      </w:r>
      <w:r w:rsidR="00517700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spisové obaly,  </w:t>
      </w:r>
    </w:p>
    <w:p w14:paraId="082ADE48" w14:textId="4E565F7D" w:rsidR="003865B8" w:rsidRPr="00AA4619" w:rsidRDefault="01132CB2" w:rsidP="00851DC5">
      <w:pPr>
        <w:pStyle w:val="Odsekzoznamu"/>
        <w:numPr>
          <w:ilvl w:val="1"/>
          <w:numId w:val="4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zostava pre vyraďovanie,</w:t>
      </w:r>
    </w:p>
    <w:p w14:paraId="570D6575" w14:textId="011C1368" w:rsidR="003865B8" w:rsidRPr="00AA4619" w:rsidRDefault="01132CB2" w:rsidP="00851DC5">
      <w:pPr>
        <w:pStyle w:val="Odsekzoznamu"/>
        <w:numPr>
          <w:ilvl w:val="0"/>
          <w:numId w:val="4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systém musí umožniť vytvorenie a tlač spisového obalu a obsahu spisu alebo jeho časti v zmysle registratúrneho poriadku; spisové obaly musia byť vytvárané prostredníctvom preddefinovanej šablóny,</w:t>
      </w:r>
    </w:p>
    <w:p w14:paraId="787C6215" w14:textId="05F044BF" w:rsidR="1FB1B8DB" w:rsidRPr="00AA4619" w:rsidRDefault="1FB1B8DB" w:rsidP="00851DC5">
      <w:pPr>
        <w:pStyle w:val="Odsekzoznamu"/>
        <w:numPr>
          <w:ilvl w:val="0"/>
          <w:numId w:val="4"/>
        </w:numPr>
        <w:spacing w:after="268" w:line="247" w:lineRule="auto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musí umožniť vytvorenie reportu na kontrolné účely pre nadriadených v prípade DMS vytvárať report na základe stavu dokumentu ak ide podľa procesu hromadne (napr. </w:t>
      </w:r>
      <w:r w:rsidR="3B86851B" w:rsidRPr="00AA4619">
        <w:rPr>
          <w:rFonts w:ascii="Corbel" w:eastAsia="Corbel" w:hAnsi="Corbel" w:cs="Corbel"/>
          <w:color w:val="000000" w:themeColor="text1"/>
          <w:sz w:val="18"/>
          <w:szCs w:val="18"/>
        </w:rPr>
        <w:t>stav schválenia dovoleniek na oddelení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)</w:t>
      </w:r>
      <w:r w:rsidR="005E7753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254F0CB5" w14:textId="0985B640" w:rsidR="003865B8" w:rsidRPr="00AA4619" w:rsidRDefault="0003646F" w:rsidP="00851DC5">
      <w:pPr>
        <w:pStyle w:val="Odsekzoznamu"/>
        <w:numPr>
          <w:ilvl w:val="0"/>
          <w:numId w:val="4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ystém musí umožniť vytváranie nových šablón pre používateľsky definované reporty</w:t>
      </w:r>
      <w:r w:rsidR="00040430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3A94F064" w14:textId="083EDDD5" w:rsidR="00040430" w:rsidRPr="00AA4619" w:rsidRDefault="00C4111A" w:rsidP="00851DC5">
      <w:pPr>
        <w:pStyle w:val="Odsekzoznamu"/>
        <w:numPr>
          <w:ilvl w:val="0"/>
          <w:numId w:val="4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umožňuje centrálnu evidenciu a spracovanie registratúrnych záznamov a spisov, sledovanie vybavenosti, odstupovanie, zdieľanie, ročné uzávierky, vyraďovacie konania a ďalšie súvisiace činnosti,</w:t>
      </w:r>
    </w:p>
    <w:p w14:paraId="5DC64077" w14:textId="53F6469D" w:rsidR="00C4111A" w:rsidRPr="00642A16" w:rsidRDefault="00C4111A" w:rsidP="00851DC5">
      <w:pPr>
        <w:pStyle w:val="Odsekzoznamu"/>
        <w:numPr>
          <w:ilvl w:val="0"/>
          <w:numId w:val="4"/>
        </w:numPr>
        <w:spacing w:after="268" w:line="247" w:lineRule="auto"/>
        <w:jc w:val="both"/>
        <w:rPr>
          <w:rFonts w:ascii="Corbel" w:hAnsi="Corbel"/>
          <w:sz w:val="18"/>
          <w:szCs w:val="18"/>
          <w:highlight w:val="yellow"/>
        </w:rPr>
      </w:pPr>
      <w:r w:rsidRPr="00642A16">
        <w:rPr>
          <w:rFonts w:ascii="Corbel" w:hAnsi="Corbel"/>
          <w:sz w:val="18"/>
          <w:szCs w:val="18"/>
          <w:highlight w:val="yellow"/>
        </w:rPr>
        <w:lastRenderedPageBreak/>
        <w:t>systém musí umožniť export spisov so znakom hodnoty „A“, o ktorých sa rozhodlo, že sú archívne dokumenty, z registratúrneho strediska</w:t>
      </w:r>
      <w:r w:rsidR="00642A16">
        <w:rPr>
          <w:rFonts w:ascii="Corbel" w:hAnsi="Corbel"/>
          <w:sz w:val="18"/>
          <w:szCs w:val="18"/>
          <w:highlight w:val="yellow"/>
        </w:rPr>
        <w:t xml:space="preserve"> súčastí</w:t>
      </w:r>
      <w:r w:rsidRPr="00642A16">
        <w:rPr>
          <w:rFonts w:ascii="Corbel" w:hAnsi="Corbel"/>
          <w:sz w:val="18"/>
          <w:szCs w:val="18"/>
          <w:highlight w:val="yellow"/>
        </w:rPr>
        <w:t xml:space="preserve"> do </w:t>
      </w:r>
      <w:r w:rsidR="00642A16">
        <w:rPr>
          <w:rFonts w:ascii="Corbel" w:hAnsi="Corbel"/>
          <w:sz w:val="18"/>
          <w:szCs w:val="18"/>
          <w:highlight w:val="yellow"/>
        </w:rPr>
        <w:t>Archívu Univerzity Komen</w:t>
      </w:r>
      <w:r w:rsidR="00735E5F">
        <w:rPr>
          <w:rFonts w:ascii="Corbel" w:hAnsi="Corbel"/>
          <w:sz w:val="18"/>
          <w:szCs w:val="18"/>
          <w:highlight w:val="yellow"/>
        </w:rPr>
        <w:t>s</w:t>
      </w:r>
      <w:r w:rsidR="00642A16">
        <w:rPr>
          <w:rFonts w:ascii="Corbel" w:hAnsi="Corbel"/>
          <w:sz w:val="18"/>
          <w:szCs w:val="18"/>
          <w:highlight w:val="yellow"/>
        </w:rPr>
        <w:t>kého.</w:t>
      </w:r>
      <w:r w:rsidRPr="00642A16">
        <w:rPr>
          <w:rFonts w:ascii="Corbel" w:hAnsi="Corbel"/>
          <w:sz w:val="18"/>
          <w:szCs w:val="18"/>
          <w:highlight w:val="yellow"/>
        </w:rPr>
        <w:t>,</w:t>
      </w:r>
    </w:p>
    <w:p w14:paraId="637663F0" w14:textId="7A561202" w:rsidR="003A73C0" w:rsidRPr="00AA4619" w:rsidRDefault="003A73C0" w:rsidP="00851DC5">
      <w:pPr>
        <w:pStyle w:val="Odsekzoznamu"/>
        <w:numPr>
          <w:ilvl w:val="0"/>
          <w:numId w:val="4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musí umožniť možnosť vrátenia zásielky do podateľne,</w:t>
      </w:r>
    </w:p>
    <w:p w14:paraId="6E64E334" w14:textId="1B291FC8" w:rsidR="003A73C0" w:rsidRPr="00AA4619" w:rsidRDefault="003A73C0" w:rsidP="00851DC5">
      <w:pPr>
        <w:pStyle w:val="Odsekzoznamu"/>
        <w:numPr>
          <w:ilvl w:val="0"/>
          <w:numId w:val="4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možnosť nezávislej evidencie viacerých organizácií (fakúlt) v</w:t>
      </w:r>
      <w:r w:rsidRPr="00AA4619">
        <w:rPr>
          <w:rFonts w:ascii="Arial" w:hAnsi="Arial" w:cs="Arial"/>
          <w:sz w:val="18"/>
          <w:szCs w:val="18"/>
        </w:rPr>
        <w:t> </w:t>
      </w:r>
      <w:r w:rsidRPr="00AA4619">
        <w:rPr>
          <w:rFonts w:ascii="Corbel" w:hAnsi="Corbel"/>
          <w:sz w:val="18"/>
          <w:szCs w:val="18"/>
        </w:rPr>
        <w:t>jednej centr</w:t>
      </w:r>
      <w:r w:rsidRPr="00AA4619">
        <w:rPr>
          <w:rFonts w:ascii="Corbel" w:hAnsi="Corbel" w:cs="Corbel"/>
          <w:sz w:val="18"/>
          <w:szCs w:val="18"/>
        </w:rPr>
        <w:t>á</w:t>
      </w:r>
      <w:r w:rsidRPr="00AA4619">
        <w:rPr>
          <w:rFonts w:ascii="Corbel" w:hAnsi="Corbel"/>
          <w:sz w:val="18"/>
          <w:szCs w:val="18"/>
        </w:rPr>
        <w:t>lnej datab</w:t>
      </w:r>
      <w:r w:rsidRPr="00AA4619">
        <w:rPr>
          <w:rFonts w:ascii="Corbel" w:hAnsi="Corbel" w:cs="Corbel"/>
          <w:sz w:val="18"/>
          <w:szCs w:val="18"/>
        </w:rPr>
        <w:t>á</w:t>
      </w:r>
      <w:r w:rsidRPr="00AA4619">
        <w:rPr>
          <w:rFonts w:ascii="Corbel" w:hAnsi="Corbel"/>
          <w:sz w:val="18"/>
          <w:szCs w:val="18"/>
        </w:rPr>
        <w:t>ze s</w:t>
      </w:r>
      <w:r w:rsidRPr="00AA4619">
        <w:rPr>
          <w:rFonts w:ascii="Arial" w:hAnsi="Arial" w:cs="Arial"/>
          <w:sz w:val="18"/>
          <w:szCs w:val="18"/>
        </w:rPr>
        <w:t> </w:t>
      </w:r>
      <w:r w:rsidRPr="00AA4619">
        <w:rPr>
          <w:rFonts w:ascii="Corbel" w:hAnsi="Corbel"/>
          <w:sz w:val="18"/>
          <w:szCs w:val="18"/>
        </w:rPr>
        <w:t>r</w:t>
      </w:r>
      <w:r w:rsidRPr="00AA4619">
        <w:rPr>
          <w:rFonts w:ascii="Corbel" w:hAnsi="Corbel" w:cs="Corbel"/>
          <w:sz w:val="18"/>
          <w:szCs w:val="18"/>
        </w:rPr>
        <w:t>ô</w:t>
      </w:r>
      <w:r w:rsidRPr="00AA4619">
        <w:rPr>
          <w:rFonts w:ascii="Corbel" w:hAnsi="Corbel"/>
          <w:sz w:val="18"/>
          <w:szCs w:val="18"/>
        </w:rPr>
        <w:t>znymi pr</w:t>
      </w:r>
      <w:r w:rsidRPr="00AA4619">
        <w:rPr>
          <w:rFonts w:ascii="Corbel" w:hAnsi="Corbel" w:cs="Corbel"/>
          <w:sz w:val="18"/>
          <w:szCs w:val="18"/>
        </w:rPr>
        <w:t>í</w:t>
      </w:r>
      <w:r w:rsidRPr="00AA4619">
        <w:rPr>
          <w:rFonts w:ascii="Corbel" w:hAnsi="Corbel"/>
          <w:sz w:val="18"/>
          <w:szCs w:val="18"/>
        </w:rPr>
        <w:t>stupov</w:t>
      </w:r>
      <w:r w:rsidRPr="00AA4619">
        <w:rPr>
          <w:rFonts w:ascii="Corbel" w:hAnsi="Corbel" w:cs="Corbel"/>
          <w:sz w:val="18"/>
          <w:szCs w:val="18"/>
        </w:rPr>
        <w:t>ý</w:t>
      </w:r>
      <w:r w:rsidRPr="00AA4619">
        <w:rPr>
          <w:rFonts w:ascii="Corbel" w:hAnsi="Corbel"/>
          <w:sz w:val="18"/>
          <w:szCs w:val="18"/>
        </w:rPr>
        <w:t>mi pr</w:t>
      </w:r>
      <w:r w:rsidRPr="00AA4619">
        <w:rPr>
          <w:rFonts w:ascii="Corbel" w:hAnsi="Corbel" w:cs="Corbel"/>
          <w:sz w:val="18"/>
          <w:szCs w:val="18"/>
        </w:rPr>
        <w:t>á</w:t>
      </w:r>
      <w:r w:rsidRPr="00AA4619">
        <w:rPr>
          <w:rFonts w:ascii="Corbel" w:hAnsi="Corbel"/>
          <w:sz w:val="18"/>
          <w:szCs w:val="18"/>
        </w:rPr>
        <w:t>vami s</w:t>
      </w:r>
      <w:r w:rsidRPr="00AA4619">
        <w:rPr>
          <w:rFonts w:ascii="Arial" w:hAnsi="Arial" w:cs="Arial"/>
          <w:sz w:val="18"/>
          <w:szCs w:val="18"/>
        </w:rPr>
        <w:t> </w:t>
      </w:r>
      <w:r w:rsidRPr="00AA4619">
        <w:rPr>
          <w:rFonts w:ascii="Corbel" w:hAnsi="Corbel"/>
          <w:sz w:val="18"/>
          <w:szCs w:val="18"/>
        </w:rPr>
        <w:t>centr</w:t>
      </w:r>
      <w:r w:rsidRPr="00AA4619">
        <w:rPr>
          <w:rFonts w:ascii="Corbel" w:hAnsi="Corbel" w:cs="Corbel"/>
          <w:sz w:val="18"/>
          <w:szCs w:val="18"/>
        </w:rPr>
        <w:t>á</w:t>
      </w:r>
      <w:r w:rsidRPr="00AA4619">
        <w:rPr>
          <w:rFonts w:ascii="Corbel" w:hAnsi="Corbel"/>
          <w:sz w:val="18"/>
          <w:szCs w:val="18"/>
        </w:rPr>
        <w:t>lnym z</w:t>
      </w:r>
      <w:r w:rsidRPr="00AA4619">
        <w:rPr>
          <w:rFonts w:ascii="Corbel" w:hAnsi="Corbel" w:cs="Corbel"/>
          <w:sz w:val="18"/>
          <w:szCs w:val="18"/>
        </w:rPr>
        <w:t>á</w:t>
      </w:r>
      <w:r w:rsidRPr="00AA4619">
        <w:rPr>
          <w:rFonts w:ascii="Corbel" w:hAnsi="Corbel"/>
          <w:sz w:val="18"/>
          <w:szCs w:val="18"/>
        </w:rPr>
        <w:t>lohovan</w:t>
      </w:r>
      <w:r w:rsidRPr="00AA4619">
        <w:rPr>
          <w:rFonts w:ascii="Corbel" w:hAnsi="Corbel" w:cs="Corbel"/>
          <w:sz w:val="18"/>
          <w:szCs w:val="18"/>
        </w:rPr>
        <w:t>í</w:t>
      </w:r>
      <w:r w:rsidRPr="00AA4619">
        <w:rPr>
          <w:rFonts w:ascii="Corbel" w:hAnsi="Corbel"/>
          <w:sz w:val="18"/>
          <w:szCs w:val="18"/>
        </w:rPr>
        <w:t>m</w:t>
      </w:r>
      <w:r w:rsidRPr="00AA4619">
        <w:rPr>
          <w:rFonts w:ascii="Corbel" w:hAnsi="Corbel" w:cs="Corbel"/>
          <w:sz w:val="18"/>
          <w:szCs w:val="18"/>
        </w:rPr>
        <w:t>,</w:t>
      </w:r>
    </w:p>
    <w:p w14:paraId="2126C76E" w14:textId="42B99186" w:rsidR="003A73C0" w:rsidRPr="00AA4619" w:rsidRDefault="00EA709D" w:rsidP="00851DC5">
      <w:pPr>
        <w:pStyle w:val="Odsekzoznamu"/>
        <w:numPr>
          <w:ilvl w:val="0"/>
          <w:numId w:val="4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modulárne riešenie jednotlivých činností (evidencia došlej a odoslanej pošty, registratúrny denník, registratúrne stredisko, atď.),</w:t>
      </w:r>
    </w:p>
    <w:p w14:paraId="6D6404E1" w14:textId="40293457" w:rsidR="00EA709D" w:rsidRPr="00AA4619" w:rsidRDefault="00EA709D" w:rsidP="00851DC5">
      <w:pPr>
        <w:pStyle w:val="Odsekzoznamu"/>
        <w:numPr>
          <w:ilvl w:val="0"/>
          <w:numId w:val="4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vytváranie a správa špecializovaných evidencií ako riadené dokumenty (smernice), personálna evidencia, projektová evidencia  a pod., bez obmedzenia ich počtu.</w:t>
      </w:r>
    </w:p>
    <w:p w14:paraId="1E98FD3D" w14:textId="1AAC3315" w:rsidR="003865B8" w:rsidRPr="00AA4619" w:rsidRDefault="01132CB2" w:rsidP="20B9C61B">
      <w:pPr>
        <w:spacing w:after="268" w:line="247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3. Zastupovanie</w:t>
      </w:r>
    </w:p>
    <w:p w14:paraId="4CFB9F41" w14:textId="08CD5099" w:rsidR="003865B8" w:rsidRPr="00AA4619" w:rsidRDefault="00D77E10" w:rsidP="00851DC5">
      <w:pPr>
        <w:pStyle w:val="Odsekzoznamu"/>
        <w:numPr>
          <w:ilvl w:val="0"/>
          <w:numId w:val="5"/>
        </w:numPr>
        <w:spacing w:after="268" w:line="247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ystém musí poskytovať možnosť nastavenia zastupovania, ako aj nastavenie zastupovania/náhrady podriadených zamestnancov; jeden používateľ môže zastupovať viacerých iných používateľov, </w:t>
      </w:r>
    </w:p>
    <w:p w14:paraId="6608D79C" w14:textId="70393CFE" w:rsidR="003865B8" w:rsidRPr="00AA4619" w:rsidRDefault="01132CB2" w:rsidP="00851DC5">
      <w:pPr>
        <w:pStyle w:val="Odsekzoznamu"/>
        <w:numPr>
          <w:ilvl w:val="0"/>
          <w:numId w:val="5"/>
        </w:numPr>
        <w:spacing w:after="268" w:line="247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zastupovanie môže byť aj trvalé (t. j. bez obmedzenia dátumu ukončenia zastupovania), </w:t>
      </w:r>
    </w:p>
    <w:p w14:paraId="42FF51CF" w14:textId="5387E913" w:rsidR="003865B8" w:rsidRPr="00AA4619" w:rsidRDefault="01132CB2" w:rsidP="00851DC5">
      <w:pPr>
        <w:pStyle w:val="Odsekzoznamu"/>
        <w:numPr>
          <w:ilvl w:val="0"/>
          <w:numId w:val="5"/>
        </w:numPr>
        <w:spacing w:after="268" w:line="247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určený zástupca dostane počas stanoveného obdobia k dispozícii rolu zastupovaného a bude sa môcť do nej prepnúť a vykonávať činnosti zastupovaného, daný používateľ môže mať viacerých zástupcov, </w:t>
      </w:r>
    </w:p>
    <w:p w14:paraId="1551C601" w14:textId="00E16993" w:rsidR="003865B8" w:rsidRPr="00AA4619" w:rsidRDefault="01132CB2" w:rsidP="00851DC5">
      <w:pPr>
        <w:pStyle w:val="Odsekzoznamu"/>
        <w:numPr>
          <w:ilvl w:val="0"/>
          <w:numId w:val="5"/>
        </w:numPr>
        <w:spacing w:after="268" w:line="247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zastupovanie ohraničené koncovým dátumom bude automaticky systémom ukončené po tomto termíne (t. j. systém už neumožní zástupcovi prístup k role zastupovaného). </w:t>
      </w:r>
    </w:p>
    <w:p w14:paraId="183C0950" w14:textId="2B51E4AE" w:rsidR="003865B8" w:rsidRPr="00AA4619" w:rsidRDefault="01132CB2" w:rsidP="20B9C61B">
      <w:pPr>
        <w:spacing w:after="268" w:line="247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4. Notifikácie</w:t>
      </w:r>
    </w:p>
    <w:p w14:paraId="16FE71C3" w14:textId="4799BD59" w:rsidR="003865B8" w:rsidRPr="00AA4619" w:rsidRDefault="00987FA9" w:rsidP="00851DC5">
      <w:pPr>
        <w:pStyle w:val="Odsekzoznamu"/>
        <w:numPr>
          <w:ilvl w:val="0"/>
          <w:numId w:val="6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ystém musí umožniť automatické zasielanie notifikácie o aktivite čakajúcej na vybavenie e-mailovou správou; notifikácia bude obsahovať odkaz vo forme linku na príslušnú aktivitu,</w:t>
      </w:r>
    </w:p>
    <w:p w14:paraId="6F8EE2BC" w14:textId="7A9A027B" w:rsidR="003865B8" w:rsidRPr="00AA4619" w:rsidRDefault="01132CB2" w:rsidP="00851DC5">
      <w:pPr>
        <w:pStyle w:val="Odsekzoznamu"/>
        <w:numPr>
          <w:ilvl w:val="0"/>
          <w:numId w:val="6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musí umožniť podporu notifikácie (upozornenia) o blížiacom sa termíne ukončenia úlohy čakajúcej na vybavenie napríklad formou zmeny zafarbenia záznamu, </w:t>
      </w:r>
    </w:p>
    <w:p w14:paraId="5E7C0F68" w14:textId="0C077DDA" w:rsidR="003865B8" w:rsidRPr="00AA4619" w:rsidRDefault="01132CB2" w:rsidP="00851DC5">
      <w:pPr>
        <w:pStyle w:val="Odsekzoznamu"/>
        <w:numPr>
          <w:ilvl w:val="0"/>
          <w:numId w:val="6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systém musí umožňovať notifikovanie o definovaných udalostiach nielen spracovateľov, ale aj ich nadriadených v prípade neschválenia záznamu v stanovenom čase,</w:t>
      </w:r>
    </w:p>
    <w:p w14:paraId="0CE671DF" w14:textId="155DDD21" w:rsidR="003865B8" w:rsidRPr="00AA4619" w:rsidRDefault="01132CB2" w:rsidP="00851DC5">
      <w:pPr>
        <w:pStyle w:val="Odsekzoznamu"/>
        <w:numPr>
          <w:ilvl w:val="0"/>
          <w:numId w:val="6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musí umožniť vypnutie jednotlivých druhov notifikácií. </w:t>
      </w:r>
    </w:p>
    <w:p w14:paraId="41B5A5B1" w14:textId="0DD4C8BE" w:rsidR="003865B8" w:rsidRPr="00AA4619" w:rsidRDefault="01132CB2" w:rsidP="20B9C61B">
      <w:pPr>
        <w:spacing w:after="268" w:line="247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5. Vyhľadávanie</w:t>
      </w:r>
    </w:p>
    <w:p w14:paraId="36B7F694" w14:textId="7001C8E9" w:rsidR="003865B8" w:rsidRPr="00AA4619" w:rsidRDefault="00631C31" w:rsidP="00851DC5">
      <w:pPr>
        <w:pStyle w:val="Odsekzoznamu"/>
        <w:numPr>
          <w:ilvl w:val="0"/>
          <w:numId w:val="7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ystém musí umožniť vyhľadávanie registratúrnych záznamov a spisov, ako aj iných objektov podľa jednoduchého filtra (1 atribút) alebo podľa rozšíreného filtra (viac atribútov) a zároveň aj pomocou fulltextového indexu pre názov spisu, vec záznamu ako aj čísla registratúrnych entít</w:t>
      </w:r>
      <w:r w:rsidR="00F83218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52E9DABC" w14:textId="1E4CDEB6" w:rsidR="00F83218" w:rsidRPr="00AA4619" w:rsidRDefault="00F76F91" w:rsidP="00851DC5">
      <w:pPr>
        <w:pStyle w:val="Odsekzoznamu"/>
        <w:numPr>
          <w:ilvl w:val="0"/>
          <w:numId w:val="7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musí umožniť vyhľadávanie podľa registratúrnej značky, odovzdávajúceho a pod.,</w:t>
      </w:r>
    </w:p>
    <w:p w14:paraId="180CABC9" w14:textId="64A1511A" w:rsidR="00F76F91" w:rsidRPr="00AA4619" w:rsidRDefault="009F0CD3" w:rsidP="00851DC5">
      <w:pPr>
        <w:pStyle w:val="Odsekzoznamu"/>
        <w:numPr>
          <w:ilvl w:val="0"/>
          <w:numId w:val="7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 xml:space="preserve">vyhľadávanie záznamov podľa evidovaných údajov v zázname, v spise (vec, odosielateľ, dátum, organizačný útvar, </w:t>
      </w:r>
      <w:r w:rsidR="005946E5" w:rsidRPr="00AA4619">
        <w:rPr>
          <w:rFonts w:ascii="Corbel" w:hAnsi="Corbel"/>
          <w:sz w:val="18"/>
          <w:szCs w:val="18"/>
        </w:rPr>
        <w:t>po</w:t>
      </w:r>
      <w:r w:rsidRPr="00AA4619">
        <w:rPr>
          <w:rFonts w:ascii="Corbel" w:hAnsi="Corbel"/>
          <w:sz w:val="18"/>
          <w:szCs w:val="18"/>
        </w:rPr>
        <w:t>užívateľ, spôsob vybavenia, a pod.), vyhľadávanie pomocou klávesových skratiek,</w:t>
      </w:r>
    </w:p>
    <w:p w14:paraId="1E9DC030" w14:textId="557AFDB4" w:rsidR="009F0CD3" w:rsidRPr="00AA4619" w:rsidRDefault="00B97EEE" w:rsidP="00851DC5">
      <w:pPr>
        <w:pStyle w:val="Odsekzoznamu"/>
        <w:numPr>
          <w:ilvl w:val="0"/>
          <w:numId w:val="7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podpora zadávania a vyhľadávania podľa kľúčových slov,</w:t>
      </w:r>
    </w:p>
    <w:p w14:paraId="1107C04A" w14:textId="0FD4DB40" w:rsidR="00B97EEE" w:rsidRPr="00AA4619" w:rsidRDefault="00A679B2" w:rsidP="00851DC5">
      <w:pPr>
        <w:pStyle w:val="Odsekzoznamu"/>
        <w:numPr>
          <w:ilvl w:val="0"/>
          <w:numId w:val="7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zobrazovanie a tlač rôznych zostáv (napr. zoznamy záznamov ako výsledok vyhľadávania, ročný zoznam záznamov / spisov, menný register a pod.).</w:t>
      </w:r>
    </w:p>
    <w:p w14:paraId="5FF8DFCE" w14:textId="175792FB" w:rsidR="003865B8" w:rsidRPr="00AA4619" w:rsidRDefault="01132CB2" w:rsidP="20B9C61B">
      <w:pPr>
        <w:spacing w:after="268" w:line="247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6. Dokladovate</w:t>
      </w:r>
      <w:r w:rsidR="00D51A44" w:rsidRPr="00AA4619">
        <w:rPr>
          <w:rFonts w:ascii="Corbel" w:eastAsia="Corbel" w:hAnsi="Corbel" w:cs="Corbel"/>
          <w:color w:val="000000" w:themeColor="text1"/>
          <w:sz w:val="18"/>
          <w:szCs w:val="18"/>
        </w:rPr>
        <w:t>ľ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nosť</w:t>
      </w:r>
    </w:p>
    <w:p w14:paraId="1301EDE2" w14:textId="65ED96C6" w:rsidR="003865B8" w:rsidRPr="00AA4619" w:rsidRDefault="006563BE" w:rsidP="00851DC5">
      <w:pPr>
        <w:pStyle w:val="Odsekzoznamu"/>
        <w:numPr>
          <w:ilvl w:val="0"/>
          <w:numId w:val="8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ystém musí zabezpečiť dokladovateľnosť, čiže zaznamenávanie všetkých dôležitých operácií so spismi, záznamami a ďalšími objektami elektronickej registratúry a vedenie podrobnej histórie záznamu a spisu, vrátane logovania prístupov a možnosti prezerania logov, </w:t>
      </w:r>
    </w:p>
    <w:p w14:paraId="6DF91DAB" w14:textId="0F857AB9" w:rsidR="003865B8" w:rsidRPr="00AA4619" w:rsidRDefault="01132CB2" w:rsidP="00851DC5">
      <w:pPr>
        <w:pStyle w:val="Odsekzoznamu"/>
        <w:numPr>
          <w:ilvl w:val="0"/>
          <w:numId w:val="8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musí umožniť podpisovanie elektronických registratúrnych záznamov overeným certifikátom prostredníctvom </w:t>
      </w:r>
      <w:r w:rsidR="00D15007" w:rsidRPr="00AA4619">
        <w:rPr>
          <w:rFonts w:ascii="Corbel" w:eastAsia="Corbel" w:hAnsi="Corbel" w:cs="Corbel"/>
          <w:color w:val="000000" w:themeColor="text1"/>
          <w:sz w:val="18"/>
          <w:szCs w:val="18"/>
        </w:rPr>
        <w:t>Ú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PVS.</w:t>
      </w:r>
    </w:p>
    <w:p w14:paraId="57424784" w14:textId="6024F0C2" w:rsidR="003865B8" w:rsidRPr="00AA4619" w:rsidRDefault="01132CB2" w:rsidP="20B9C61B">
      <w:pPr>
        <w:spacing w:after="268" w:line="247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7. Správa elektronickej registratúry</w:t>
      </w:r>
    </w:p>
    <w:p w14:paraId="480A63E4" w14:textId="0EC1CA3A" w:rsidR="003865B8" w:rsidRPr="00AA4619" w:rsidRDefault="00D15007" w:rsidP="00851DC5">
      <w:pPr>
        <w:pStyle w:val="Odsekzoznamu"/>
        <w:numPr>
          <w:ilvl w:val="0"/>
          <w:numId w:val="9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ystém musí zabezpečovať automatické generovanie jednoznačných evidenčných čísel záznamov a spisov, </w:t>
      </w:r>
    </w:p>
    <w:p w14:paraId="3C05A236" w14:textId="41558072" w:rsidR="003865B8" w:rsidRPr="00AA4619" w:rsidRDefault="01132CB2" w:rsidP="00851DC5">
      <w:pPr>
        <w:pStyle w:val="Odsekzoznamu"/>
        <w:numPr>
          <w:ilvl w:val="0"/>
          <w:numId w:val="9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musí podporovať vytvorenie a správu registratúrneho plánu správcom registratúry, </w:t>
      </w:r>
    </w:p>
    <w:p w14:paraId="59C8E316" w14:textId="4FED06C0" w:rsidR="003865B8" w:rsidRPr="00AA4619" w:rsidRDefault="01132CB2" w:rsidP="00851DC5">
      <w:pPr>
        <w:pStyle w:val="Odsekzoznamu"/>
        <w:numPr>
          <w:ilvl w:val="0"/>
          <w:numId w:val="9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musí podporovať elektronický proces vyradenia spisov v zmysle elektronického registratúrneho poriadku; musí umožniť tvorbu a vyhotovenie všetkých záznamov pre vyradenie spisov z evidencie elektronickej registratúry, ako napríklad návrhový list, </w:t>
      </w:r>
    </w:p>
    <w:p w14:paraId="3B32A6A2" w14:textId="77777777" w:rsidR="00B8261E" w:rsidRPr="00AA4619" w:rsidRDefault="01132CB2" w:rsidP="00851DC5">
      <w:pPr>
        <w:pStyle w:val="Odsekzoznamu"/>
        <w:numPr>
          <w:ilvl w:val="0"/>
          <w:numId w:val="9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lastRenderedPageBreak/>
        <w:t>systém musí podporovať vytvorenie tlačových zostáv elektronického  registratúrneho denníka:</w:t>
      </w:r>
    </w:p>
    <w:p w14:paraId="4975154F" w14:textId="197CF703" w:rsidR="00601545" w:rsidRPr="00AA4619" w:rsidRDefault="01132CB2" w:rsidP="00851DC5">
      <w:pPr>
        <w:pStyle w:val="Odsekzoznamu"/>
        <w:numPr>
          <w:ilvl w:val="1"/>
          <w:numId w:val="16"/>
        </w:numPr>
        <w:spacing w:after="268" w:line="247" w:lineRule="auto"/>
        <w:ind w:left="2268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ročný zoznam spisov, </w:t>
      </w:r>
    </w:p>
    <w:p w14:paraId="00B1E73E" w14:textId="38B3168E" w:rsidR="003865B8" w:rsidRPr="00AA4619" w:rsidRDefault="01132CB2" w:rsidP="00851DC5">
      <w:pPr>
        <w:pStyle w:val="Odsekzoznamu"/>
        <w:numPr>
          <w:ilvl w:val="1"/>
          <w:numId w:val="16"/>
        </w:numPr>
        <w:spacing w:after="268" w:line="247" w:lineRule="auto"/>
        <w:ind w:left="2268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zoznam elektronických registratúrnych záznamov v spise (obsah spisov),</w:t>
      </w:r>
    </w:p>
    <w:p w14:paraId="7166B1B8" w14:textId="3F80213A" w:rsidR="003865B8" w:rsidRPr="00AA4619" w:rsidRDefault="01132CB2" w:rsidP="00851DC5">
      <w:pPr>
        <w:pStyle w:val="Odsekzoznamu"/>
        <w:numPr>
          <w:ilvl w:val="0"/>
          <w:numId w:val="9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systém musí podporovať automatizovaný presun nevybavených a neuzatvorených bežných spisov z predchádzajúceho roka do nového kalendárneho roka; prenosom sa spisom bude prideľovať nové číslo spisu a v registratúrnom denníku sa vyznačí aj číslo spisu z predchádzajúceho roka,</w:t>
      </w:r>
    </w:p>
    <w:p w14:paraId="2E12D32E" w14:textId="77777777" w:rsidR="007566BD" w:rsidRPr="00AA4619" w:rsidRDefault="01132CB2" w:rsidP="00851DC5">
      <w:pPr>
        <w:pStyle w:val="Odsekzoznamu"/>
        <w:numPr>
          <w:ilvl w:val="0"/>
          <w:numId w:val="9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musí podporovať presun spisov do registratúrneho strediska, správu spisov v registratúrnom stredisku: </w:t>
      </w:r>
    </w:p>
    <w:p w14:paraId="502030F8" w14:textId="77777777" w:rsidR="007566BD" w:rsidRPr="00AA4619" w:rsidRDefault="01132CB2" w:rsidP="00851DC5">
      <w:pPr>
        <w:pStyle w:val="Odsekzoznamu"/>
        <w:numPr>
          <w:ilvl w:val="1"/>
          <w:numId w:val="17"/>
        </w:numPr>
        <w:spacing w:after="268" w:line="247" w:lineRule="auto"/>
        <w:ind w:left="2268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evidencia presunu spisov do registratúrneho strediska, </w:t>
      </w:r>
    </w:p>
    <w:p w14:paraId="6840C9F0" w14:textId="77777777" w:rsidR="007566BD" w:rsidRPr="00AA4619" w:rsidRDefault="01132CB2" w:rsidP="00851DC5">
      <w:pPr>
        <w:pStyle w:val="Odsekzoznamu"/>
        <w:numPr>
          <w:ilvl w:val="1"/>
          <w:numId w:val="17"/>
        </w:numPr>
        <w:spacing w:after="268" w:line="247" w:lineRule="auto"/>
        <w:ind w:left="2268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lokácia spisov,</w:t>
      </w:r>
    </w:p>
    <w:p w14:paraId="2486453B" w14:textId="03A3EB80" w:rsidR="007566BD" w:rsidRPr="00AA4619" w:rsidRDefault="01132CB2" w:rsidP="00851DC5">
      <w:pPr>
        <w:pStyle w:val="Odsekzoznamu"/>
        <w:numPr>
          <w:ilvl w:val="1"/>
          <w:numId w:val="17"/>
        </w:numPr>
        <w:spacing w:after="268" w:line="247" w:lineRule="auto"/>
        <w:ind w:left="2268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zmena lokácie spisu, </w:t>
      </w:r>
    </w:p>
    <w:p w14:paraId="109AC136" w14:textId="63288514" w:rsidR="003865B8" w:rsidRPr="00AA4619" w:rsidRDefault="01132CB2" w:rsidP="00851DC5">
      <w:pPr>
        <w:pStyle w:val="Odsekzoznamu"/>
        <w:numPr>
          <w:ilvl w:val="1"/>
          <w:numId w:val="17"/>
        </w:numPr>
        <w:spacing w:after="268" w:line="247" w:lineRule="auto"/>
        <w:ind w:left="2268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výpožičky,</w:t>
      </w:r>
    </w:p>
    <w:p w14:paraId="63818D37" w14:textId="7BBB4E0A" w:rsidR="003865B8" w:rsidRPr="00AA4619" w:rsidRDefault="01132CB2" w:rsidP="00851DC5">
      <w:pPr>
        <w:pStyle w:val="Odsekzoznamu"/>
        <w:numPr>
          <w:ilvl w:val="0"/>
          <w:numId w:val="9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systém musí umožňovať sledovanie umiestnenia vybavených spisov v rámci organizačných útvarov, príručnej registratúry a registratúrneho strediska,</w:t>
      </w:r>
    </w:p>
    <w:p w14:paraId="74A97D7B" w14:textId="32EC5CCE" w:rsidR="003865B8" w:rsidRPr="00AA4619" w:rsidRDefault="01132CB2" w:rsidP="00851DC5">
      <w:pPr>
        <w:pStyle w:val="Odsekzoznamu"/>
        <w:numPr>
          <w:ilvl w:val="0"/>
          <w:numId w:val="9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systém musí poskytovať nástroje na sledovanie znakov hodnoty a lehoty uloženia spisov, ako aj sledovanie elektronických registratúrnych značiek,</w:t>
      </w:r>
    </w:p>
    <w:p w14:paraId="0B2D0E8A" w14:textId="791E2F72" w:rsidR="003865B8" w:rsidRPr="00642A16" w:rsidRDefault="01132CB2" w:rsidP="00851DC5">
      <w:pPr>
        <w:pStyle w:val="Odsekzoznamu"/>
        <w:numPr>
          <w:ilvl w:val="0"/>
          <w:numId w:val="9"/>
        </w:numPr>
        <w:spacing w:after="268" w:line="247" w:lineRule="auto"/>
        <w:jc w:val="both"/>
        <w:rPr>
          <w:rFonts w:ascii="Corbel" w:hAnsi="Corbel"/>
          <w:sz w:val="18"/>
          <w:szCs w:val="18"/>
          <w:highlight w:val="yellow"/>
        </w:rPr>
      </w:pPr>
      <w:r w:rsidRPr="00642A16">
        <w:rPr>
          <w:rFonts w:ascii="Corbel" w:eastAsia="Corbel" w:hAnsi="Corbel" w:cs="Corbel"/>
          <w:color w:val="000000" w:themeColor="text1"/>
          <w:sz w:val="18"/>
          <w:szCs w:val="18"/>
          <w:highlight w:val="yellow"/>
        </w:rPr>
        <w:t>systém musí umožňovať vyraďovanie spisov a presun do elektronického</w:t>
      </w:r>
      <w:r w:rsidR="00642A16">
        <w:rPr>
          <w:rFonts w:ascii="Corbel" w:eastAsia="Corbel" w:hAnsi="Corbel" w:cs="Corbel"/>
          <w:color w:val="000000" w:themeColor="text1"/>
          <w:sz w:val="18"/>
          <w:szCs w:val="18"/>
          <w:highlight w:val="yellow"/>
        </w:rPr>
        <w:t xml:space="preserve"> Archívu Univerzity Komenského</w:t>
      </w:r>
      <w:r w:rsidRPr="00642A16">
        <w:rPr>
          <w:rFonts w:ascii="Corbel" w:eastAsia="Corbel" w:hAnsi="Corbel" w:cs="Corbel"/>
          <w:color w:val="000000" w:themeColor="text1"/>
          <w:sz w:val="18"/>
          <w:szCs w:val="18"/>
          <w:highlight w:val="yellow"/>
        </w:rPr>
        <w:t xml:space="preserve"> </w:t>
      </w:r>
      <w:r w:rsidR="00642A16">
        <w:rPr>
          <w:rFonts w:ascii="Corbel" w:eastAsia="Corbel" w:hAnsi="Corbel" w:cs="Corbel"/>
          <w:color w:val="000000" w:themeColor="text1"/>
          <w:sz w:val="18"/>
          <w:szCs w:val="18"/>
          <w:highlight w:val="yellow"/>
        </w:rPr>
        <w:t>(</w:t>
      </w:r>
      <w:r w:rsidRPr="00642A16">
        <w:rPr>
          <w:rFonts w:ascii="Corbel" w:eastAsia="Corbel" w:hAnsi="Corbel" w:cs="Corbel"/>
          <w:color w:val="000000" w:themeColor="text1"/>
          <w:sz w:val="18"/>
          <w:szCs w:val="18"/>
          <w:highlight w:val="yellow"/>
        </w:rPr>
        <w:t xml:space="preserve">Archívu </w:t>
      </w:r>
      <w:r w:rsidR="0063194A" w:rsidRPr="00642A16">
        <w:rPr>
          <w:rFonts w:ascii="Corbel" w:eastAsia="Corbel" w:hAnsi="Corbel" w:cs="Corbel"/>
          <w:color w:val="000000" w:themeColor="text1"/>
          <w:sz w:val="18"/>
          <w:szCs w:val="18"/>
          <w:highlight w:val="yellow"/>
        </w:rPr>
        <w:t>verejného obstarávateľa</w:t>
      </w:r>
      <w:r w:rsidR="00642A16">
        <w:rPr>
          <w:rFonts w:ascii="Corbel" w:eastAsia="Corbel" w:hAnsi="Corbel" w:cs="Corbel"/>
          <w:color w:val="000000" w:themeColor="text1"/>
          <w:sz w:val="18"/>
          <w:szCs w:val="18"/>
          <w:highlight w:val="yellow"/>
        </w:rPr>
        <w:t>)</w:t>
      </w:r>
      <w:r w:rsidR="0063194A" w:rsidRPr="00642A16">
        <w:rPr>
          <w:rFonts w:ascii="Corbel" w:eastAsia="Corbel" w:hAnsi="Corbel" w:cs="Corbel"/>
          <w:color w:val="000000" w:themeColor="text1"/>
          <w:sz w:val="18"/>
          <w:szCs w:val="18"/>
          <w:highlight w:val="yellow"/>
        </w:rPr>
        <w:t>,</w:t>
      </w:r>
      <w:r w:rsidRPr="00642A16">
        <w:rPr>
          <w:rFonts w:ascii="Corbel" w:eastAsia="Corbel" w:hAnsi="Corbel" w:cs="Corbel"/>
          <w:color w:val="000000" w:themeColor="text1"/>
          <w:sz w:val="18"/>
          <w:szCs w:val="18"/>
          <w:highlight w:val="yellow"/>
        </w:rPr>
        <w:t xml:space="preserve"> v súlade s požadovaným formátom MV SR pre elektronické žiadosti na vyradenie do</w:t>
      </w:r>
      <w:r w:rsidR="00642A16">
        <w:rPr>
          <w:rFonts w:ascii="Corbel" w:eastAsia="Corbel" w:hAnsi="Corbel" w:cs="Corbel"/>
          <w:color w:val="000000" w:themeColor="text1"/>
          <w:sz w:val="18"/>
          <w:szCs w:val="18"/>
          <w:highlight w:val="yellow"/>
        </w:rPr>
        <w:t xml:space="preserve"> Archívu Univerzity Komenského.</w:t>
      </w:r>
      <w:r w:rsidR="00662A5D" w:rsidRPr="00642A16">
        <w:rPr>
          <w:rFonts w:ascii="Corbel" w:eastAsia="Corbel" w:hAnsi="Corbel" w:cs="Corbel"/>
          <w:color w:val="000000" w:themeColor="text1"/>
          <w:sz w:val="18"/>
          <w:szCs w:val="18"/>
          <w:highlight w:val="yellow"/>
        </w:rPr>
        <w:t>,</w:t>
      </w:r>
    </w:p>
    <w:p w14:paraId="2B7A97E0" w14:textId="160C4FFE" w:rsidR="00662A5D" w:rsidRPr="00AA4619" w:rsidRDefault="00662A5D" w:rsidP="00851DC5">
      <w:pPr>
        <w:pStyle w:val="Odsekzoznamu"/>
        <w:numPr>
          <w:ilvl w:val="0"/>
          <w:numId w:val="9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zabezpečuje evidenciu, prehľadnosť a vzájomné prepojenie modulov vychádzajúcich z potreby pokrytia a vzájomného prepojenia jednotlivých pracovísk</w:t>
      </w:r>
      <w:r w:rsidR="00457B53" w:rsidRPr="00AA4619">
        <w:rPr>
          <w:rFonts w:ascii="Corbel" w:hAnsi="Corbel"/>
          <w:sz w:val="18"/>
          <w:szCs w:val="18"/>
        </w:rPr>
        <w:t xml:space="preserve"> verejného obstarávateľa</w:t>
      </w:r>
      <w:r w:rsidRPr="00AA4619">
        <w:rPr>
          <w:rFonts w:ascii="Corbel" w:hAnsi="Corbel"/>
          <w:sz w:val="18"/>
          <w:szCs w:val="18"/>
        </w:rPr>
        <w:t xml:space="preserve"> v rámci celej organizácie (fakulty),</w:t>
      </w:r>
    </w:p>
    <w:p w14:paraId="078D4DAE" w14:textId="0133B2B4" w:rsidR="00662A5D" w:rsidRPr="00AA4619" w:rsidRDefault="00D31712" w:rsidP="00851DC5">
      <w:pPr>
        <w:pStyle w:val="Odsekzoznamu"/>
        <w:numPr>
          <w:ilvl w:val="0"/>
          <w:numId w:val="9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musí umožniť vyhotovovanie skenovaných kópií v registratúrnom stredisku,</w:t>
      </w:r>
    </w:p>
    <w:p w14:paraId="4406E380" w14:textId="668C6034" w:rsidR="00D31712" w:rsidRPr="00AA4619" w:rsidRDefault="00802973" w:rsidP="00851DC5">
      <w:pPr>
        <w:pStyle w:val="Odsekzoznamu"/>
        <w:numPr>
          <w:ilvl w:val="0"/>
          <w:numId w:val="9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sledovanie vybavenosti pridelených záznamov (ako, kedy, kým boli vybavené),</w:t>
      </w:r>
    </w:p>
    <w:p w14:paraId="4BC6CCB2" w14:textId="79317C67" w:rsidR="00802973" w:rsidRPr="00AA4619" w:rsidRDefault="008168E4" w:rsidP="00851DC5">
      <w:pPr>
        <w:pStyle w:val="Odsekzoznamu"/>
        <w:numPr>
          <w:ilvl w:val="0"/>
          <w:numId w:val="9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automatické prideľovanie registratúrnej značky, znaku hodnoty a lehôt uloženia na základe Registratúrneho plánu,</w:t>
      </w:r>
    </w:p>
    <w:p w14:paraId="621CCBB6" w14:textId="16168714" w:rsidR="008168E4" w:rsidRPr="00AA4619" w:rsidRDefault="00C72F58" w:rsidP="00851DC5">
      <w:pPr>
        <w:pStyle w:val="Odsekzoznamu"/>
        <w:numPr>
          <w:ilvl w:val="0"/>
          <w:numId w:val="9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musí evidovať nastavené lehoty vybavenia dokumentov a ich prekročenie,</w:t>
      </w:r>
    </w:p>
    <w:p w14:paraId="7730CD5B" w14:textId="76D5B127" w:rsidR="00C72F58" w:rsidRPr="00AA4619" w:rsidRDefault="009A3C21" w:rsidP="00851DC5">
      <w:pPr>
        <w:pStyle w:val="Odsekzoznamu"/>
        <w:numPr>
          <w:ilvl w:val="0"/>
          <w:numId w:val="9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musí umožniť správu registratúrneho strediska, vedenie lokačného prehľadu, správa výpožičiek, sledovanie lehôt uloženia, tvorba predbežných vyraďovacích zoznamov, podpora vyraďovacieho konania,</w:t>
      </w:r>
    </w:p>
    <w:p w14:paraId="5BE6115D" w14:textId="492E3069" w:rsidR="009A3C21" w:rsidRPr="00AA4619" w:rsidRDefault="009A3C21" w:rsidP="00851DC5">
      <w:pPr>
        <w:pStyle w:val="Odsekzoznamu"/>
        <w:numPr>
          <w:ilvl w:val="0"/>
          <w:numId w:val="9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musí umožniť tvorbu zoznamov a ich tlač v registratúrnom stredisku.</w:t>
      </w:r>
    </w:p>
    <w:p w14:paraId="0113B3E6" w14:textId="0628C819" w:rsidR="003865B8" w:rsidRPr="00AA4619" w:rsidRDefault="01132CB2" w:rsidP="20B9C61B">
      <w:pPr>
        <w:spacing w:after="268" w:line="247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8. Podpora elektronickej komunikácie</w:t>
      </w:r>
    </w:p>
    <w:p w14:paraId="2E28D435" w14:textId="75AE3C4D" w:rsidR="003865B8" w:rsidRPr="00AA4619" w:rsidRDefault="007F4E7F" w:rsidP="00851DC5">
      <w:pPr>
        <w:pStyle w:val="Odsekzoznamu"/>
        <w:numPr>
          <w:ilvl w:val="0"/>
          <w:numId w:val="1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bude automaticky preberať doručené správy zo všetkých definovaných elektronických schránok </w:t>
      </w:r>
      <w:r w:rsidR="00457B53" w:rsidRPr="00AA4619">
        <w:rPr>
          <w:rFonts w:ascii="Corbel" w:eastAsia="Corbel" w:hAnsi="Corbel" w:cs="Corbel"/>
          <w:color w:val="000000" w:themeColor="text1"/>
          <w:sz w:val="18"/>
          <w:szCs w:val="18"/>
        </w:rPr>
        <w:t>verejného obstarávateľa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(fakulty majú vlastné</w:t>
      </w:r>
      <w:r w:rsidR="00B31E9F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podschránky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)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, </w:t>
      </w:r>
    </w:p>
    <w:p w14:paraId="490B74E3" w14:textId="36C8AD7A" w:rsidR="003865B8" w:rsidRPr="00AA4619" w:rsidRDefault="01132CB2" w:rsidP="00851DC5">
      <w:pPr>
        <w:pStyle w:val="Odsekzoznamu"/>
        <w:numPr>
          <w:ilvl w:val="0"/>
          <w:numId w:val="1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musí vedieť rovnako odosielať správy prostredníctvom elektronickej schránky </w:t>
      </w:r>
      <w:r w:rsidR="00CE3C68" w:rsidRPr="00AA4619">
        <w:rPr>
          <w:rFonts w:ascii="Corbel" w:eastAsia="Corbel" w:hAnsi="Corbel" w:cs="Corbel"/>
          <w:color w:val="000000" w:themeColor="text1"/>
          <w:sz w:val="18"/>
          <w:szCs w:val="18"/>
        </w:rPr>
        <w:t>Ú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PVS</w:t>
      </w:r>
      <w:r w:rsidR="00CE3C68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7C8362FD" w14:textId="4BB3F790" w:rsidR="003865B8" w:rsidRPr="00AA4619" w:rsidRDefault="01132CB2" w:rsidP="00851DC5">
      <w:pPr>
        <w:pStyle w:val="Odsekzoznamu"/>
        <w:numPr>
          <w:ilvl w:val="0"/>
          <w:numId w:val="1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bude ukladať dokumenty a prílohy elektronických podaní v čitateľnej aj nečitateľnej podobe (napr. XML), </w:t>
      </w:r>
      <w:r w:rsidR="00495E3C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napr. 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prílohy doručeného registratúrneho záznamu, </w:t>
      </w:r>
    </w:p>
    <w:p w14:paraId="77374CCE" w14:textId="3829BBF6" w:rsidR="003865B8" w:rsidRPr="00AA4619" w:rsidRDefault="01132CB2" w:rsidP="00851DC5">
      <w:pPr>
        <w:pStyle w:val="Odsekzoznamu"/>
        <w:numPr>
          <w:ilvl w:val="0"/>
          <w:numId w:val="1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bude umožňovať kategorizáciu typov elektronických podaní na základe identifikátora odosielateľa elektronického formulára a automatické smerovanie konkrétneho typu podania na vecne príslušný organizačný útvar alebo priamo ku konkrétnemu používateľovi na základe konfigurácie daného typu podania, </w:t>
      </w:r>
    </w:p>
    <w:p w14:paraId="0A80E457" w14:textId="51BC4A96" w:rsidR="003865B8" w:rsidRPr="00AA4619" w:rsidRDefault="01132CB2" w:rsidP="00851DC5">
      <w:pPr>
        <w:pStyle w:val="Odsekzoznamu"/>
        <w:numPr>
          <w:ilvl w:val="0"/>
          <w:numId w:val="1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systém bude zabezpečovať vizualizácie elektronických formulárov do HTML a ich tlač do PDF formátu,</w:t>
      </w:r>
    </w:p>
    <w:p w14:paraId="2DA368E7" w14:textId="5F3E2905" w:rsidR="003865B8" w:rsidRPr="00AA4619" w:rsidRDefault="01132CB2" w:rsidP="00851DC5">
      <w:pPr>
        <w:pStyle w:val="Odsekzoznamu"/>
        <w:numPr>
          <w:ilvl w:val="0"/>
          <w:numId w:val="1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pre potreby spracovania a vizualizácie obsahu elektronickej komunikácie bude mať systém implementovanú službu modulu elektronických formulárov,</w:t>
      </w:r>
    </w:p>
    <w:p w14:paraId="702A0ECF" w14:textId="0694D261" w:rsidR="003865B8" w:rsidRPr="00AA4619" w:rsidRDefault="01132CB2" w:rsidP="00851DC5">
      <w:pPr>
        <w:pStyle w:val="Odsekzoznamu"/>
        <w:numPr>
          <w:ilvl w:val="0"/>
          <w:numId w:val="1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bude podporovať automatické vyplnenie elektronického formulára všeobecnej agendy a ďalších formulárov v gescii </w:t>
      </w:r>
      <w:r w:rsidR="00457B53" w:rsidRPr="00AA4619">
        <w:rPr>
          <w:rFonts w:ascii="Corbel" w:eastAsia="Corbel" w:hAnsi="Corbel" w:cs="Corbel"/>
          <w:color w:val="000000" w:themeColor="text1"/>
          <w:sz w:val="18"/>
          <w:szCs w:val="18"/>
        </w:rPr>
        <w:t>verejného obstarávateľa</w:t>
      </w:r>
      <w:r w:rsidR="001C696F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na základe údajov odoslaného registratúrneho záznamu vrátane ich možného podpísania kvalifikovaným mandátnym certifikátom a priloženie príloh, ktoré môžu byť podpísané kvalifikovaným mandátnym certifikátom,</w:t>
      </w:r>
    </w:p>
    <w:p w14:paraId="52039833" w14:textId="40EBF744" w:rsidR="003865B8" w:rsidRPr="00AA4619" w:rsidRDefault="01132CB2" w:rsidP="00851DC5">
      <w:pPr>
        <w:pStyle w:val="Odsekzoznamu"/>
        <w:numPr>
          <w:ilvl w:val="0"/>
          <w:numId w:val="1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systém bude umožňovať spracovanie potvrdenia o finálnom overení podpisov a jeho priloženie k súvisiacemu doručenému registratúrnemu záznamu,</w:t>
      </w:r>
    </w:p>
    <w:p w14:paraId="2B48234D" w14:textId="6B28ECD9" w:rsidR="003865B8" w:rsidRPr="00AA4619" w:rsidRDefault="01132CB2" w:rsidP="00851DC5">
      <w:pPr>
        <w:pStyle w:val="Odsekzoznamu"/>
        <w:numPr>
          <w:ilvl w:val="0"/>
          <w:numId w:val="1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bude automaticky na základe technických správ (ako napr. doručenky, oznámenie o prijatí na spracovanie a pod.) aktualizovať stav súvisiacich záznamov, </w:t>
      </w:r>
    </w:p>
    <w:p w14:paraId="3257BD3E" w14:textId="52F96B40" w:rsidR="003865B8" w:rsidRPr="00AA4619" w:rsidRDefault="01132CB2" w:rsidP="00851DC5">
      <w:pPr>
        <w:pStyle w:val="Odsekzoznamu"/>
        <w:numPr>
          <w:ilvl w:val="0"/>
          <w:numId w:val="1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bude poskytovať možnosť podpisu kvalifikovanou elektronickou pečaťou a mandátnym certifikátom len vybrané dokumenty registratúrneho záznamu, </w:t>
      </w:r>
    </w:p>
    <w:p w14:paraId="2CCB7D1A" w14:textId="107D730A" w:rsidR="003865B8" w:rsidRPr="00AA4619" w:rsidRDefault="01132CB2" w:rsidP="00851DC5">
      <w:pPr>
        <w:pStyle w:val="Odsekzoznamu"/>
        <w:numPr>
          <w:ilvl w:val="0"/>
          <w:numId w:val="1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bude úkony schválenia a autorizácie registratúrneho záznamu automaticky ukladať  v štruktúrovanej podobe v detailoch záznamu, </w:t>
      </w:r>
    </w:p>
    <w:p w14:paraId="3921D801" w14:textId="222B0896" w:rsidR="003865B8" w:rsidRPr="00AA4619" w:rsidRDefault="01132CB2" w:rsidP="00851DC5">
      <w:pPr>
        <w:pStyle w:val="Odsekzoznamu"/>
        <w:numPr>
          <w:ilvl w:val="0"/>
          <w:numId w:val="1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bude umožňovať vybrať spôsob povinného schvaľovania a podpísania elektronického registratúrneho záznamu na základe zadefinovaného typu registratúrneho záznamu, </w:t>
      </w:r>
    </w:p>
    <w:p w14:paraId="13644015" w14:textId="7AFA6FC8" w:rsidR="003865B8" w:rsidRPr="00AA4619" w:rsidRDefault="01132CB2" w:rsidP="00851DC5">
      <w:pPr>
        <w:pStyle w:val="Odsekzoznamu"/>
        <w:numPr>
          <w:ilvl w:val="0"/>
          <w:numId w:val="1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systém bude poskytovať funkcionalitu schvaľovania optimalizovanú pre mobilné zariadenia, </w:t>
      </w:r>
    </w:p>
    <w:p w14:paraId="524A17DB" w14:textId="202319AE" w:rsidR="003865B8" w:rsidRPr="00AA4619" w:rsidRDefault="01132CB2" w:rsidP="00851DC5">
      <w:pPr>
        <w:pStyle w:val="Odsekzoznamu"/>
        <w:numPr>
          <w:ilvl w:val="0"/>
          <w:numId w:val="1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systém bude umožňovať vytvorenie a následné odoslanie doložky právoplatnosti a vykonateľnosti,</w:t>
      </w:r>
    </w:p>
    <w:p w14:paraId="555725B8" w14:textId="1D7AABF4" w:rsidR="003865B8" w:rsidRPr="00AA4619" w:rsidRDefault="01132CB2" w:rsidP="00851DC5">
      <w:pPr>
        <w:pStyle w:val="Odsekzoznamu"/>
        <w:numPr>
          <w:ilvl w:val="0"/>
          <w:numId w:val="1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lastRenderedPageBreak/>
        <w:t>systém musí poskytovať funkcionalitu automatického vytvorenia autorizačnej doložky pre listinný rovnopis v prípade, ak adresát elektronického rozhodnutia nemá aktivovanú schránku na doručovanie,</w:t>
      </w:r>
    </w:p>
    <w:p w14:paraId="0465313F" w14:textId="5E84A479" w:rsidR="003865B8" w:rsidRPr="00AA4619" w:rsidRDefault="01132CB2" w:rsidP="00851DC5">
      <w:pPr>
        <w:pStyle w:val="Odsekzoznamu"/>
        <w:numPr>
          <w:ilvl w:val="0"/>
          <w:numId w:val="1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pre zásielky zasielané prostredníctvom Slovenskej pošty musí byť súčasťou systému automatizované získavanie informácií o stavoch listových a balíkových zásielok prostredníctvom  API Slovenskej pošty</w:t>
      </w:r>
      <w:r w:rsidR="004C7FAB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0D6E9C37" w14:textId="2B1F0A74" w:rsidR="004C7FAB" w:rsidRPr="00AA4619" w:rsidRDefault="00BF36F8" w:rsidP="00F20115">
      <w:pPr>
        <w:pStyle w:val="Odsekzoznamu"/>
        <w:spacing w:after="268" w:line="247" w:lineRule="auto"/>
        <w:ind w:left="929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 xml:space="preserve">systém musí </w:t>
      </w:r>
      <w:r w:rsidR="007F4E7F" w:rsidRPr="00AA4619">
        <w:rPr>
          <w:rFonts w:ascii="Corbel" w:hAnsi="Corbel"/>
          <w:sz w:val="18"/>
          <w:szCs w:val="18"/>
        </w:rPr>
        <w:t>zabezpeč</w:t>
      </w:r>
      <w:r w:rsidRPr="00AA4619">
        <w:rPr>
          <w:rFonts w:ascii="Corbel" w:hAnsi="Corbel"/>
          <w:sz w:val="18"/>
          <w:szCs w:val="18"/>
        </w:rPr>
        <w:t>ovať</w:t>
      </w:r>
      <w:r w:rsidR="007F4E7F" w:rsidRPr="00AA4619">
        <w:rPr>
          <w:rFonts w:ascii="Corbel" w:hAnsi="Corbel"/>
          <w:sz w:val="18"/>
          <w:szCs w:val="18"/>
        </w:rPr>
        <w:t xml:space="preserve"> automatizované prepojenie (komunikáciu) </w:t>
      </w:r>
      <w:r w:rsidR="00883605" w:rsidRPr="00AA4619">
        <w:rPr>
          <w:rFonts w:ascii="Corbel" w:hAnsi="Corbel"/>
          <w:sz w:val="18"/>
          <w:szCs w:val="18"/>
        </w:rPr>
        <w:t>systému</w:t>
      </w:r>
      <w:r w:rsidR="007F4E7F" w:rsidRPr="00AA4619">
        <w:rPr>
          <w:rFonts w:ascii="Corbel" w:hAnsi="Corbel"/>
          <w:sz w:val="18"/>
          <w:szCs w:val="18"/>
        </w:rPr>
        <w:t xml:space="preserve"> s elektronickými schránkami (modulmi) ÚPVS, tak aby bol zabezpečený </w:t>
      </w:r>
      <w:r w:rsidR="005946E5" w:rsidRPr="00AA4619">
        <w:rPr>
          <w:rFonts w:ascii="Corbel" w:hAnsi="Corbel"/>
          <w:sz w:val="18"/>
          <w:szCs w:val="18"/>
        </w:rPr>
        <w:t>po</w:t>
      </w:r>
      <w:r w:rsidR="007F4E7F" w:rsidRPr="00AA4619">
        <w:rPr>
          <w:rFonts w:ascii="Corbel" w:hAnsi="Corbel"/>
          <w:sz w:val="18"/>
          <w:szCs w:val="18"/>
        </w:rPr>
        <w:t>užívateľský komfort pri súčasnom dodržaní zákonných povinností,</w:t>
      </w:r>
    </w:p>
    <w:p w14:paraId="6063BF24" w14:textId="23D20F8B" w:rsidR="007F4E7F" w:rsidRPr="00AA4619" w:rsidRDefault="006642C3" w:rsidP="00851DC5">
      <w:pPr>
        <w:pStyle w:val="Odsekzoznamu"/>
        <w:numPr>
          <w:ilvl w:val="0"/>
          <w:numId w:val="1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musí umožniť vyplnenie a vytlačenie poštového podacieho hárku pre odosielanú poštu,</w:t>
      </w:r>
    </w:p>
    <w:p w14:paraId="5BAC379A" w14:textId="08B635DB" w:rsidR="00D020F2" w:rsidRPr="00AA4619" w:rsidRDefault="00D020F2" w:rsidP="00851DC5">
      <w:pPr>
        <w:pStyle w:val="Odsekzoznamu"/>
        <w:numPr>
          <w:ilvl w:val="0"/>
          <w:numId w:val="1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integrácia s API CRZ pre priame posielanie zmlúv do registra,</w:t>
      </w:r>
    </w:p>
    <w:p w14:paraId="2304BEC3" w14:textId="4EC8FE17" w:rsidR="00D020F2" w:rsidRPr="00AA4619" w:rsidRDefault="00062009" w:rsidP="00851DC5">
      <w:pPr>
        <w:pStyle w:val="Odsekzoznamu"/>
        <w:numPr>
          <w:ilvl w:val="0"/>
          <w:numId w:val="1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priame čitateľné zobrazenie SKTALK správy prevzatej zo slovensko.sk (formuláre, prílohy) v zázname,</w:t>
      </w:r>
    </w:p>
    <w:p w14:paraId="3A59A6B5" w14:textId="667B16E4" w:rsidR="004D5F54" w:rsidRPr="00AA4619" w:rsidRDefault="008B6553" w:rsidP="00851DC5">
      <w:pPr>
        <w:pStyle w:val="Odsekzoznamu"/>
        <w:numPr>
          <w:ilvl w:val="0"/>
          <w:numId w:val="1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práca s</w:t>
      </w:r>
      <w:r w:rsidRPr="00AA4619">
        <w:rPr>
          <w:rFonts w:ascii="Arial" w:hAnsi="Arial" w:cs="Arial"/>
          <w:sz w:val="18"/>
          <w:szCs w:val="18"/>
        </w:rPr>
        <w:t> </w:t>
      </w:r>
      <w:r w:rsidRPr="00AA4619">
        <w:rPr>
          <w:rFonts w:ascii="Corbel" w:hAnsi="Corbel"/>
          <w:sz w:val="18"/>
          <w:szCs w:val="18"/>
        </w:rPr>
        <w:t>elektronickými rozhodnutiami priamo v</w:t>
      </w:r>
      <w:r w:rsidRPr="00AA4619">
        <w:rPr>
          <w:rFonts w:ascii="Arial" w:hAnsi="Arial" w:cs="Arial"/>
          <w:sz w:val="18"/>
          <w:szCs w:val="18"/>
        </w:rPr>
        <w:t> </w:t>
      </w:r>
      <w:r w:rsidRPr="00AA4619">
        <w:rPr>
          <w:rFonts w:ascii="Corbel" w:hAnsi="Corbel"/>
          <w:sz w:val="18"/>
          <w:szCs w:val="18"/>
        </w:rPr>
        <w:t>syst</w:t>
      </w:r>
      <w:r w:rsidRPr="00AA4619">
        <w:rPr>
          <w:rFonts w:ascii="Corbel" w:hAnsi="Corbel" w:cs="Corbel"/>
          <w:sz w:val="18"/>
          <w:szCs w:val="18"/>
        </w:rPr>
        <w:t>é</w:t>
      </w:r>
      <w:r w:rsidRPr="00AA4619">
        <w:rPr>
          <w:rFonts w:ascii="Corbel" w:hAnsi="Corbel"/>
          <w:sz w:val="18"/>
          <w:szCs w:val="18"/>
        </w:rPr>
        <w:t>me (vytv</w:t>
      </w:r>
      <w:r w:rsidRPr="00AA4619">
        <w:rPr>
          <w:rFonts w:ascii="Corbel" w:hAnsi="Corbel" w:cs="Corbel"/>
          <w:sz w:val="18"/>
          <w:szCs w:val="18"/>
        </w:rPr>
        <w:t>á</w:t>
      </w:r>
      <w:r w:rsidRPr="00AA4619">
        <w:rPr>
          <w:rFonts w:ascii="Corbel" w:hAnsi="Corbel"/>
          <w:sz w:val="18"/>
          <w:szCs w:val="18"/>
        </w:rPr>
        <w:t>ranie, autoriz</w:t>
      </w:r>
      <w:r w:rsidRPr="00AA4619">
        <w:rPr>
          <w:rFonts w:ascii="Corbel" w:hAnsi="Corbel" w:cs="Corbel"/>
          <w:sz w:val="18"/>
          <w:szCs w:val="18"/>
        </w:rPr>
        <w:t>á</w:t>
      </w:r>
      <w:r w:rsidRPr="00AA4619">
        <w:rPr>
          <w:rFonts w:ascii="Corbel" w:hAnsi="Corbel"/>
          <w:sz w:val="18"/>
          <w:szCs w:val="18"/>
        </w:rPr>
        <w:t>cia, odosielanie), automatick</w:t>
      </w:r>
      <w:r w:rsidRPr="00AA4619">
        <w:rPr>
          <w:rFonts w:ascii="Corbel" w:hAnsi="Corbel" w:cs="Corbel"/>
          <w:sz w:val="18"/>
          <w:szCs w:val="18"/>
        </w:rPr>
        <w:t>á</w:t>
      </w:r>
      <w:r w:rsidRPr="00AA4619">
        <w:rPr>
          <w:rFonts w:ascii="Corbel" w:hAnsi="Corbel"/>
          <w:sz w:val="18"/>
          <w:szCs w:val="18"/>
        </w:rPr>
        <w:t xml:space="preserve"> kontrola existencie elektronických schránok adresátov, tvorba autorizačnej doložky, tvorba alebo komunikácia so spismi</w:t>
      </w:r>
      <w:r w:rsidR="00AF5DAF" w:rsidRPr="00AA4619">
        <w:rPr>
          <w:rFonts w:ascii="Corbel" w:hAnsi="Corbel"/>
          <w:sz w:val="18"/>
          <w:szCs w:val="18"/>
        </w:rPr>
        <w:t>.</w:t>
      </w:r>
    </w:p>
    <w:p w14:paraId="3979E9A6" w14:textId="32880BFE" w:rsidR="003865B8" w:rsidRPr="00AA4619" w:rsidRDefault="01132CB2" w:rsidP="20B9C61B">
      <w:pPr>
        <w:spacing w:after="268" w:line="247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9. Integrácie so systémami </w:t>
      </w:r>
      <w:r w:rsidR="001C696F" w:rsidRPr="00AA4619">
        <w:rPr>
          <w:rFonts w:ascii="Corbel" w:eastAsia="Corbel" w:hAnsi="Corbel" w:cs="Corbel"/>
          <w:color w:val="000000" w:themeColor="text1"/>
          <w:sz w:val="18"/>
          <w:szCs w:val="18"/>
        </w:rPr>
        <w:t>verejného obstarávateľa</w:t>
      </w:r>
    </w:p>
    <w:p w14:paraId="6FAC1F5E" w14:textId="03F42B89" w:rsidR="003865B8" w:rsidRPr="009F7BF8" w:rsidRDefault="007064EE" w:rsidP="00851DC5">
      <w:pPr>
        <w:pStyle w:val="Odsekzoznamu"/>
        <w:numPr>
          <w:ilvl w:val="0"/>
          <w:numId w:val="11"/>
        </w:numPr>
        <w:spacing w:after="268" w:line="247" w:lineRule="auto"/>
        <w:jc w:val="both"/>
        <w:rPr>
          <w:rFonts w:ascii="Corbel" w:hAnsi="Corbel"/>
          <w:sz w:val="18"/>
          <w:szCs w:val="18"/>
          <w:highlight w:val="yellow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p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ožaduje sa integrácia so systémom </w:t>
      </w:r>
      <w:r w:rsidR="009A197D" w:rsidRPr="00AA4619">
        <w:rPr>
          <w:rFonts w:ascii="Corbel" w:eastAsia="Corbel" w:hAnsi="Corbel" w:cs="Corbel"/>
          <w:color w:val="000000" w:themeColor="text1"/>
          <w:sz w:val="18"/>
          <w:szCs w:val="18"/>
        </w:rPr>
        <w:t>autentifikácie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používateľov prostredníctvom federácie identít  </w:t>
      </w:r>
      <w:proofErr w:type="spellStart"/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SafeID</w:t>
      </w:r>
      <w:proofErr w:type="spellEnd"/>
      <w:ins w:id="0" w:author="Vyšná Miroslava" w:date="2025-05-27T15:04:00Z" w16du:dateUtc="2025-05-27T13:04:00Z">
        <w:r w:rsidR="000962FE">
          <w:rPr>
            <w:rFonts w:ascii="Corbel" w:eastAsia="Corbel" w:hAnsi="Corbel" w:cs="Corbel"/>
            <w:color w:val="000000" w:themeColor="text1"/>
            <w:sz w:val="18"/>
            <w:szCs w:val="18"/>
          </w:rPr>
          <w:t xml:space="preserve"> </w:t>
        </w:r>
      </w:ins>
      <w:ins w:id="1" w:author="Vyšná Miroslava" w:date="2025-05-27T15:05:00Z" w16du:dateUtc="2025-05-27T13:05:00Z">
        <w:r w:rsidR="007E7709" w:rsidRPr="009F7BF8">
          <w:rPr>
            <w:rFonts w:ascii="Corbel" w:eastAsia="Corbel" w:hAnsi="Corbel" w:cs="Corbel"/>
            <w:color w:val="000000" w:themeColor="text1"/>
            <w:sz w:val="18"/>
            <w:szCs w:val="18"/>
            <w:highlight w:val="yellow"/>
          </w:rPr>
          <w:t>–</w:t>
        </w:r>
      </w:ins>
      <w:ins w:id="2" w:author="Vyšná Miroslava" w:date="2025-05-27T15:04:00Z" w16du:dateUtc="2025-05-27T13:04:00Z">
        <w:r w:rsidR="000962FE" w:rsidRPr="009F7BF8">
          <w:rPr>
            <w:rFonts w:ascii="Corbel" w:eastAsia="Corbel" w:hAnsi="Corbel" w:cs="Corbel"/>
            <w:color w:val="000000" w:themeColor="text1"/>
            <w:sz w:val="18"/>
            <w:szCs w:val="18"/>
            <w:highlight w:val="yellow"/>
          </w:rPr>
          <w:t xml:space="preserve"> </w:t>
        </w:r>
      </w:ins>
      <w:ins w:id="3" w:author="Vyšná Miroslava" w:date="2025-05-27T15:05:00Z" w16du:dateUtc="2025-05-27T13:05:00Z">
        <w:r w:rsidR="000962FE" w:rsidRPr="009F7BF8">
          <w:rPr>
            <w:rFonts w:ascii="Corbel" w:eastAsia="Corbel" w:hAnsi="Corbel" w:cs="Corbel"/>
            <w:color w:val="000000" w:themeColor="text1"/>
            <w:sz w:val="18"/>
            <w:szCs w:val="18"/>
            <w:highlight w:val="yellow"/>
          </w:rPr>
          <w:t>SAML</w:t>
        </w:r>
        <w:r w:rsidR="007E7709" w:rsidRPr="009F7BF8">
          <w:rPr>
            <w:rFonts w:ascii="Corbel" w:eastAsia="Corbel" w:hAnsi="Corbel" w:cs="Corbel"/>
            <w:color w:val="000000" w:themeColor="text1"/>
            <w:sz w:val="18"/>
            <w:szCs w:val="18"/>
            <w:highlight w:val="yellow"/>
          </w:rPr>
          <w:t xml:space="preserve"> </w:t>
        </w:r>
        <w:proofErr w:type="spellStart"/>
        <w:r w:rsidR="007E7709" w:rsidRPr="009F7BF8">
          <w:rPr>
            <w:rFonts w:ascii="Corbel" w:eastAsia="Corbel" w:hAnsi="Corbel" w:cs="Corbel"/>
            <w:color w:val="000000" w:themeColor="text1"/>
            <w:sz w:val="18"/>
            <w:szCs w:val="18"/>
            <w:highlight w:val="yellow"/>
          </w:rPr>
          <w:t>štandrd</w:t>
        </w:r>
      </w:ins>
      <w:proofErr w:type="spellEnd"/>
      <w:r w:rsidR="00AF5DAF" w:rsidRPr="009F7BF8">
        <w:rPr>
          <w:rFonts w:ascii="Corbel" w:eastAsia="Corbel" w:hAnsi="Corbel" w:cs="Corbel"/>
          <w:color w:val="000000" w:themeColor="text1"/>
          <w:sz w:val="18"/>
          <w:szCs w:val="18"/>
          <w:highlight w:val="yellow"/>
        </w:rPr>
        <w:t>,</w:t>
      </w:r>
    </w:p>
    <w:p w14:paraId="38B7A273" w14:textId="125EE82A" w:rsidR="003865B8" w:rsidRPr="009F7BF8" w:rsidRDefault="006563BE" w:rsidP="00851DC5">
      <w:pPr>
        <w:pStyle w:val="Odsekzoznamu"/>
        <w:numPr>
          <w:ilvl w:val="0"/>
          <w:numId w:val="11"/>
        </w:numPr>
        <w:spacing w:after="268" w:line="247" w:lineRule="auto"/>
        <w:jc w:val="both"/>
        <w:rPr>
          <w:rFonts w:ascii="Corbel" w:hAnsi="Corbel"/>
          <w:sz w:val="18"/>
          <w:szCs w:val="18"/>
          <w:highlight w:val="yellow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v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yžaduje sa napojeni</w:t>
      </w:r>
      <w:r w:rsidR="00913E64" w:rsidRPr="00AA4619">
        <w:rPr>
          <w:rFonts w:ascii="Corbel" w:eastAsia="Corbel" w:hAnsi="Corbel" w:cs="Corbel"/>
          <w:color w:val="000000" w:themeColor="text1"/>
          <w:sz w:val="18"/>
          <w:szCs w:val="18"/>
        </w:rPr>
        <w:t>e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 na systémy</w:t>
      </w:r>
      <w:r w:rsidR="01132CB2" w:rsidRPr="009F7BF8">
        <w:rPr>
          <w:rFonts w:ascii="Corbel" w:eastAsia="Corbel" w:hAnsi="Corbel" w:cs="Corbel"/>
          <w:color w:val="000000" w:themeColor="text1"/>
          <w:sz w:val="18"/>
          <w:szCs w:val="18"/>
          <w:highlight w:val="yellow"/>
        </w:rPr>
        <w:t xml:space="preserve">: </w:t>
      </w:r>
      <w:del w:id="4" w:author="Vyšná Miroslava" w:date="2025-05-27T15:05:00Z" w16du:dateUtc="2025-05-27T13:05:00Z">
        <w:r w:rsidR="01132CB2" w:rsidRPr="009F7BF8" w:rsidDel="007E7709">
          <w:rPr>
            <w:rFonts w:ascii="Corbel" w:eastAsia="Corbel" w:hAnsi="Corbel" w:cs="Corbel"/>
            <w:color w:val="000000" w:themeColor="text1"/>
            <w:sz w:val="18"/>
            <w:szCs w:val="18"/>
            <w:highlight w:val="yellow"/>
          </w:rPr>
          <w:delText>ISKAM</w:delText>
        </w:r>
        <w:r w:rsidR="01132CB2" w:rsidRPr="00AA4619" w:rsidDel="007E7709">
          <w:rPr>
            <w:rFonts w:ascii="Corbel" w:eastAsia="Corbel" w:hAnsi="Corbel" w:cs="Corbel"/>
            <w:color w:val="000000" w:themeColor="text1"/>
            <w:sz w:val="18"/>
            <w:szCs w:val="18"/>
          </w:rPr>
          <w:delText xml:space="preserve">, </w:delText>
        </w:r>
      </w:del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AIS</w:t>
      </w:r>
      <w:ins w:id="5" w:author="Vyšná Miroslava" w:date="2025-05-27T15:05:00Z" w16du:dateUtc="2025-05-27T13:05:00Z">
        <w:r w:rsidR="00847F08">
          <w:rPr>
            <w:rFonts w:ascii="Corbel" w:eastAsia="Corbel" w:hAnsi="Corbel" w:cs="Corbel"/>
            <w:color w:val="000000" w:themeColor="text1"/>
            <w:sz w:val="18"/>
            <w:szCs w:val="18"/>
          </w:rPr>
          <w:t xml:space="preserve"> – </w:t>
        </w:r>
        <w:r w:rsidR="00847F08" w:rsidRPr="009F7BF8">
          <w:rPr>
            <w:rFonts w:ascii="Corbel" w:eastAsia="Corbel" w:hAnsi="Corbel" w:cs="Corbel"/>
            <w:color w:val="000000" w:themeColor="text1"/>
            <w:sz w:val="18"/>
            <w:szCs w:val="18"/>
            <w:highlight w:val="yellow"/>
          </w:rPr>
          <w:t>REST API</w:t>
        </w:r>
      </w:ins>
      <w:ins w:id="6" w:author="Vyšná Miroslava" w:date="2025-05-27T15:06:00Z" w16du:dateUtc="2025-05-27T13:06:00Z">
        <w:r w:rsidR="00847F08" w:rsidRPr="009F7BF8">
          <w:rPr>
            <w:rFonts w:ascii="Corbel" w:eastAsia="Corbel" w:hAnsi="Corbel" w:cs="Corbel"/>
            <w:color w:val="000000" w:themeColor="text1"/>
            <w:sz w:val="18"/>
            <w:szCs w:val="18"/>
            <w:highlight w:val="yellow"/>
          </w:rPr>
          <w:t>, SF</w:t>
        </w:r>
        <w:r w:rsidR="00847F0D" w:rsidRPr="009F7BF8">
          <w:rPr>
            <w:rFonts w:ascii="Corbel" w:eastAsia="Corbel" w:hAnsi="Corbel" w:cs="Corbel"/>
            <w:color w:val="000000" w:themeColor="text1"/>
            <w:sz w:val="18"/>
            <w:szCs w:val="18"/>
            <w:highlight w:val="yellow"/>
          </w:rPr>
          <w:t>TP protokol</w:t>
        </w:r>
      </w:ins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, </w:t>
      </w:r>
      <w:r w:rsidR="01132CB2" w:rsidRPr="009F7BF8">
        <w:rPr>
          <w:rFonts w:ascii="Corbel" w:eastAsia="Corbel" w:hAnsi="Corbel" w:cs="Corbel"/>
          <w:color w:val="000000" w:themeColor="text1"/>
          <w:sz w:val="18"/>
          <w:szCs w:val="18"/>
          <w:highlight w:val="yellow"/>
        </w:rPr>
        <w:t>SAP</w:t>
      </w:r>
      <w:ins w:id="7" w:author="Vyšná Miroslava" w:date="2025-05-27T15:08:00Z" w16du:dateUtc="2025-05-27T13:08:00Z">
        <w:r w:rsidR="00A916E4" w:rsidRPr="009F7BF8">
          <w:rPr>
            <w:rFonts w:ascii="Corbel" w:eastAsia="Corbel" w:hAnsi="Corbel" w:cs="Corbel"/>
            <w:color w:val="000000" w:themeColor="text1"/>
            <w:sz w:val="18"/>
            <w:szCs w:val="18"/>
            <w:highlight w:val="yellow"/>
          </w:rPr>
          <w:t xml:space="preserve"> - </w:t>
        </w:r>
        <w:r w:rsidR="00A916E4" w:rsidRPr="009F7BF8">
          <w:rPr>
            <w:rFonts w:ascii="Corbel" w:hAnsi="Corbel" w:cs="Open Sans"/>
            <w:color w:val="333333"/>
            <w:sz w:val="18"/>
            <w:szCs w:val="18"/>
            <w:highlight w:val="yellow"/>
            <w:shd w:val="clear" w:color="auto" w:fill="FFFFFF"/>
          </w:rPr>
          <w:t>ľubovoľný plugin z portfólia SAP BTP, ľubovoľné API z portfólia SAP, ktoré sú podporované systémom SAP Ministerstva školstva, výskumu, vývoja a mládeže SR a poskytujú pridanú hodnotu pre používateľov registratúry</w:t>
        </w:r>
      </w:ins>
      <w:r w:rsidR="008B4D44" w:rsidRPr="009F7BF8">
        <w:rPr>
          <w:rFonts w:ascii="Corbel" w:eastAsia="Corbel" w:hAnsi="Corbel" w:cs="Corbel"/>
          <w:color w:val="000000" w:themeColor="text1"/>
          <w:sz w:val="18"/>
          <w:szCs w:val="18"/>
          <w:highlight w:val="yellow"/>
        </w:rPr>
        <w:t>,</w:t>
      </w:r>
    </w:p>
    <w:p w14:paraId="2956C9B6" w14:textId="77777777" w:rsidR="00AF5DAF" w:rsidRPr="00AA4619" w:rsidRDefault="00AF5DAF" w:rsidP="00851DC5">
      <w:pPr>
        <w:pStyle w:val="Odsekzoznamu"/>
        <w:numPr>
          <w:ilvl w:val="0"/>
          <w:numId w:val="11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aplikácia typu hrubý a tenký klient,</w:t>
      </w:r>
    </w:p>
    <w:p w14:paraId="0185044B" w14:textId="77777777" w:rsidR="00AF5DAF" w:rsidRPr="00AA4619" w:rsidRDefault="00AF5DAF" w:rsidP="00851DC5">
      <w:pPr>
        <w:pStyle w:val="Odsekzoznamu"/>
        <w:numPr>
          <w:ilvl w:val="0"/>
          <w:numId w:val="11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klient prevádzkovateľný na systémoch Windows 10, Windows 11 ,</w:t>
      </w:r>
    </w:p>
    <w:p w14:paraId="6702550F" w14:textId="77777777" w:rsidR="00AF5DAF" w:rsidRPr="00AA4619" w:rsidRDefault="00AF5DAF" w:rsidP="00851DC5">
      <w:pPr>
        <w:pStyle w:val="Odsekzoznamu"/>
        <w:numPr>
          <w:ilvl w:val="0"/>
          <w:numId w:val="11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server prevádzkovateľný na operačných systémoch Windows Server 2016 a novších,</w:t>
      </w:r>
    </w:p>
    <w:p w14:paraId="5F8619E8" w14:textId="77777777" w:rsidR="00AF5DAF" w:rsidRPr="00AA4619" w:rsidRDefault="00AF5DAF" w:rsidP="00851DC5">
      <w:pPr>
        <w:pStyle w:val="Odsekzoznamu"/>
        <w:numPr>
          <w:ilvl w:val="0"/>
          <w:numId w:val="11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otvorený systém s</w:t>
      </w:r>
      <w:r w:rsidRPr="00AA4619">
        <w:rPr>
          <w:rFonts w:ascii="Arial" w:hAnsi="Arial" w:cs="Arial"/>
          <w:sz w:val="18"/>
          <w:szCs w:val="18"/>
        </w:rPr>
        <w:t> </w:t>
      </w:r>
      <w:r w:rsidRPr="00AA4619">
        <w:rPr>
          <w:rFonts w:ascii="Corbel" w:hAnsi="Corbel"/>
          <w:sz w:val="18"/>
          <w:szCs w:val="18"/>
        </w:rPr>
        <w:t>existuj</w:t>
      </w:r>
      <w:r w:rsidRPr="00AA4619">
        <w:rPr>
          <w:rFonts w:ascii="Corbel" w:hAnsi="Corbel" w:cs="Corbel"/>
          <w:sz w:val="18"/>
          <w:szCs w:val="18"/>
        </w:rPr>
        <w:t>ú</w:t>
      </w:r>
      <w:r w:rsidRPr="00AA4619">
        <w:rPr>
          <w:rFonts w:ascii="Corbel" w:hAnsi="Corbel"/>
          <w:sz w:val="18"/>
          <w:szCs w:val="18"/>
        </w:rPr>
        <w:t>cou mo</w:t>
      </w:r>
      <w:r w:rsidRPr="00AA4619">
        <w:rPr>
          <w:rFonts w:ascii="Corbel" w:hAnsi="Corbel" w:cs="Corbel"/>
          <w:sz w:val="18"/>
          <w:szCs w:val="18"/>
        </w:rPr>
        <w:t>ž</w:t>
      </w:r>
      <w:r w:rsidRPr="00AA4619">
        <w:rPr>
          <w:rFonts w:ascii="Corbel" w:hAnsi="Corbel"/>
          <w:sz w:val="18"/>
          <w:szCs w:val="18"/>
        </w:rPr>
        <w:t>nos</w:t>
      </w:r>
      <w:r w:rsidRPr="00AA4619">
        <w:rPr>
          <w:rFonts w:ascii="Corbel" w:hAnsi="Corbel" w:cs="Corbel"/>
          <w:sz w:val="18"/>
          <w:szCs w:val="18"/>
        </w:rPr>
        <w:t>ť</w:t>
      </w:r>
      <w:r w:rsidRPr="00AA4619">
        <w:rPr>
          <w:rFonts w:ascii="Corbel" w:hAnsi="Corbel"/>
          <w:sz w:val="18"/>
          <w:szCs w:val="18"/>
        </w:rPr>
        <w:t>ou prepojenia na in</w:t>
      </w:r>
      <w:r w:rsidRPr="00AA4619">
        <w:rPr>
          <w:rFonts w:ascii="Corbel" w:hAnsi="Corbel" w:cs="Corbel"/>
          <w:sz w:val="18"/>
          <w:szCs w:val="18"/>
        </w:rPr>
        <w:t>é</w:t>
      </w:r>
      <w:r w:rsidRPr="00AA4619">
        <w:rPr>
          <w:rFonts w:ascii="Corbel" w:hAnsi="Corbel"/>
          <w:sz w:val="18"/>
          <w:szCs w:val="18"/>
        </w:rPr>
        <w:t xml:space="preserve"> syst</w:t>
      </w:r>
      <w:r w:rsidRPr="00AA4619">
        <w:rPr>
          <w:rFonts w:ascii="Corbel" w:hAnsi="Corbel" w:cs="Corbel"/>
          <w:sz w:val="18"/>
          <w:szCs w:val="18"/>
        </w:rPr>
        <w:t>é</w:t>
      </w:r>
      <w:r w:rsidRPr="00AA4619">
        <w:rPr>
          <w:rFonts w:ascii="Corbel" w:hAnsi="Corbel"/>
          <w:sz w:val="18"/>
          <w:szCs w:val="18"/>
        </w:rPr>
        <w:t>my tret</w:t>
      </w:r>
      <w:r w:rsidRPr="00AA4619">
        <w:rPr>
          <w:rFonts w:ascii="Corbel" w:hAnsi="Corbel" w:cs="Corbel"/>
          <w:sz w:val="18"/>
          <w:szCs w:val="18"/>
        </w:rPr>
        <w:t>í</w:t>
      </w:r>
      <w:r w:rsidRPr="00AA4619">
        <w:rPr>
          <w:rFonts w:ascii="Corbel" w:hAnsi="Corbel"/>
          <w:sz w:val="18"/>
          <w:szCs w:val="18"/>
        </w:rPr>
        <w:t>ch str</w:t>
      </w:r>
      <w:r w:rsidRPr="00AA4619">
        <w:rPr>
          <w:rFonts w:ascii="Corbel" w:hAnsi="Corbel" w:cs="Corbel"/>
          <w:sz w:val="18"/>
          <w:szCs w:val="18"/>
        </w:rPr>
        <w:t>á</w:t>
      </w:r>
      <w:r w:rsidRPr="00AA4619">
        <w:rPr>
          <w:rFonts w:ascii="Corbel" w:hAnsi="Corbel"/>
          <w:sz w:val="18"/>
          <w:szCs w:val="18"/>
        </w:rPr>
        <w:t>n cez vstavan</w:t>
      </w:r>
      <w:r w:rsidRPr="00AA4619">
        <w:rPr>
          <w:rFonts w:ascii="Corbel" w:hAnsi="Corbel" w:cs="Corbel"/>
          <w:sz w:val="18"/>
          <w:szCs w:val="18"/>
        </w:rPr>
        <w:t>é</w:t>
      </w:r>
      <w:r w:rsidRPr="00AA4619">
        <w:rPr>
          <w:rFonts w:ascii="Corbel" w:hAnsi="Corbel"/>
          <w:sz w:val="18"/>
          <w:szCs w:val="18"/>
        </w:rPr>
        <w:t xml:space="preserve"> API,</w:t>
      </w:r>
    </w:p>
    <w:p w14:paraId="369CCF72" w14:textId="77777777" w:rsidR="00AF5DAF" w:rsidRPr="00AA4619" w:rsidRDefault="00AF5DAF" w:rsidP="00851DC5">
      <w:pPr>
        <w:pStyle w:val="Odsekzoznamu"/>
        <w:numPr>
          <w:ilvl w:val="0"/>
          <w:numId w:val="11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databáza kompatibilná s databázovým systémom zadávateľa MS SQL od verzie 2016 a novších,</w:t>
      </w:r>
    </w:p>
    <w:p w14:paraId="38CF0D0D" w14:textId="77777777" w:rsidR="00AF5DAF" w:rsidRPr="00AA4619" w:rsidRDefault="00AF5DAF" w:rsidP="00851DC5">
      <w:pPr>
        <w:pStyle w:val="Odsekzoznamu"/>
        <w:numPr>
          <w:ilvl w:val="0"/>
          <w:numId w:val="11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jednoduchý systém aplikácie upgrade, update a bezpečnostných záplat,</w:t>
      </w:r>
    </w:p>
    <w:p w14:paraId="7A346DE2" w14:textId="77777777" w:rsidR="00AF5DAF" w:rsidRPr="00AA4619" w:rsidRDefault="00AF5DAF" w:rsidP="00851DC5">
      <w:pPr>
        <w:pStyle w:val="Odsekzoznamu"/>
        <w:numPr>
          <w:ilvl w:val="0"/>
          <w:numId w:val="11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prevádzkovanie systému bez ďalších dodatočných nákladov na licencie externých systémov,</w:t>
      </w:r>
    </w:p>
    <w:p w14:paraId="48685FDA" w14:textId="77777777" w:rsidR="00AF5DAF" w:rsidRPr="00AA4619" w:rsidRDefault="00AF5DAF" w:rsidP="00851DC5">
      <w:pPr>
        <w:pStyle w:val="Odsekzoznamu"/>
        <w:numPr>
          <w:ilvl w:val="0"/>
          <w:numId w:val="11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možnosť autentifikácie používateľov cez prihlasovacie údaje (meno a heslo), podpora autentifikácie cez MS Active Directory, možnosť Single sign - on (SSO),</w:t>
      </w:r>
    </w:p>
    <w:p w14:paraId="673205A2" w14:textId="77777777" w:rsidR="00AF5DAF" w:rsidRPr="00AA4619" w:rsidRDefault="00AF5DAF" w:rsidP="00851DC5">
      <w:pPr>
        <w:pStyle w:val="Odsekzoznamu"/>
        <w:numPr>
          <w:ilvl w:val="0"/>
          <w:numId w:val="11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priama integrácia s produktmi MS Office vrátane prenosu údajov napr. do MS Outlook, Word, Excel,</w:t>
      </w:r>
    </w:p>
    <w:p w14:paraId="3B668A3A" w14:textId="050F1715" w:rsidR="00AF5DAF" w:rsidRPr="00AA4619" w:rsidRDefault="00AF5DAF" w:rsidP="00851DC5">
      <w:pPr>
        <w:pStyle w:val="Odsekzoznamu"/>
        <w:numPr>
          <w:ilvl w:val="0"/>
          <w:numId w:val="11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podpora exportu/importu údajov vrátane možnosti prepojenia na riešenia tretích strán.</w:t>
      </w:r>
    </w:p>
    <w:p w14:paraId="213F4A59" w14:textId="1AA805BD" w:rsidR="003865B8" w:rsidRPr="00AA4619" w:rsidRDefault="01132CB2" w:rsidP="20B9C61B">
      <w:pPr>
        <w:spacing w:after="268" w:line="247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10. Používatelia a procesy</w:t>
      </w:r>
    </w:p>
    <w:p w14:paraId="63DFB4C9" w14:textId="55B0ED7B" w:rsidR="003865B8" w:rsidRPr="00AA4619" w:rsidRDefault="009762FD" w:rsidP="00851DC5">
      <w:pPr>
        <w:pStyle w:val="Odsekzoznamu"/>
        <w:numPr>
          <w:ilvl w:val="0"/>
          <w:numId w:val="12"/>
        </w:numPr>
        <w:spacing w:after="268" w:line="247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ystém musí mať možnosť vytvoriť, editovať, manažovať role a definovať, vytvoriť a nastaviť vlastné procesy adminom </w:t>
      </w:r>
      <w:r w:rsidR="005C625C" w:rsidRPr="00AA4619">
        <w:rPr>
          <w:rFonts w:ascii="Corbel" w:eastAsia="Corbel" w:hAnsi="Corbel" w:cs="Corbel"/>
          <w:color w:val="000000" w:themeColor="text1"/>
          <w:sz w:val="18"/>
          <w:szCs w:val="18"/>
        </w:rPr>
        <w:t>verejného obstarávateľa</w:t>
      </w:r>
      <w:r w:rsidR="00AB435D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42A27BDF" w14:textId="79890EB1" w:rsidR="003865B8" w:rsidRPr="00AA4619" w:rsidRDefault="009762FD" w:rsidP="00851DC5">
      <w:pPr>
        <w:pStyle w:val="Odsekzoznamu"/>
        <w:numPr>
          <w:ilvl w:val="0"/>
          <w:numId w:val="12"/>
        </w:numPr>
        <w:spacing w:after="268" w:line="247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r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ozpis a definovanie používateľských rolí sa nachádza v:</w:t>
      </w:r>
    </w:p>
    <w:p w14:paraId="0AB047E1" w14:textId="0B3D450D" w:rsidR="007F20A3" w:rsidRPr="00AA4619" w:rsidRDefault="6A39F575" w:rsidP="00851DC5">
      <w:pPr>
        <w:pStyle w:val="Odsekzoznamu"/>
        <w:numPr>
          <w:ilvl w:val="1"/>
          <w:numId w:val="12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Š</w:t>
      </w:r>
      <w:r w:rsidR="7DC0599C" w:rsidRPr="00AA4619">
        <w:rPr>
          <w:rFonts w:ascii="Corbel" w:eastAsia="Corbel" w:hAnsi="Corbel" w:cs="Corbel"/>
          <w:color w:val="000000" w:themeColor="text1"/>
          <w:sz w:val="18"/>
          <w:szCs w:val="18"/>
        </w:rPr>
        <w:t>pecifikácia</w:t>
      </w:r>
      <w:r w:rsidR="007F20A3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č.</w:t>
      </w:r>
      <w:r w:rsidR="005241E7">
        <w:rPr>
          <w:rFonts w:ascii="Corbel" w:eastAsia="Corbel" w:hAnsi="Corbel" w:cs="Corbel"/>
          <w:color w:val="000000" w:themeColor="text1"/>
          <w:sz w:val="18"/>
          <w:szCs w:val="18"/>
        </w:rPr>
        <w:t>1a</w:t>
      </w:r>
      <w:r w:rsidR="001C6304">
        <w:rPr>
          <w:rFonts w:ascii="Corbel" w:eastAsia="Corbel" w:hAnsi="Corbel" w:cs="Corbel"/>
          <w:color w:val="000000" w:themeColor="text1"/>
          <w:sz w:val="18"/>
          <w:szCs w:val="18"/>
        </w:rPr>
        <w:t>_</w:t>
      </w:r>
      <w:r w:rsidR="4898BFD7" w:rsidRPr="00AA4619">
        <w:rPr>
          <w:rFonts w:ascii="Corbel" w:eastAsia="Corbel" w:hAnsi="Corbel" w:cs="Corbel"/>
          <w:color w:val="000000" w:themeColor="text1"/>
          <w:sz w:val="18"/>
          <w:szCs w:val="18"/>
        </w:rPr>
        <w:t>1</w:t>
      </w:r>
      <w:r w:rsidR="004B37C8">
        <w:rPr>
          <w:rFonts w:ascii="Corbel" w:eastAsia="Corbel" w:hAnsi="Corbel" w:cs="Corbel"/>
          <w:color w:val="000000" w:themeColor="text1"/>
          <w:sz w:val="18"/>
          <w:szCs w:val="18"/>
        </w:rPr>
        <w:t xml:space="preserve"> - </w:t>
      </w:r>
      <w:r w:rsidR="007F20A3" w:rsidRPr="00AA4619">
        <w:rPr>
          <w:rFonts w:ascii="Corbel" w:eastAsia="Corbel" w:hAnsi="Corbel" w:cs="Corbel"/>
          <w:color w:val="000000" w:themeColor="text1"/>
          <w:sz w:val="18"/>
          <w:szCs w:val="18"/>
        </w:rPr>
        <w:t>Prehľad používateľských rolí a oprávnení.xlsx</w:t>
      </w:r>
    </w:p>
    <w:p w14:paraId="10F70CBA" w14:textId="1A059949" w:rsidR="003865B8" w:rsidRPr="00AA4619" w:rsidRDefault="009762FD" w:rsidP="00851DC5">
      <w:pPr>
        <w:pStyle w:val="Odsekzoznamu"/>
        <w:numPr>
          <w:ilvl w:val="0"/>
          <w:numId w:val="12"/>
        </w:numPr>
        <w:spacing w:after="268" w:line="247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r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ozpis požadovaných procesov sa nachádza v:</w:t>
      </w:r>
    </w:p>
    <w:p w14:paraId="478ADF16" w14:textId="0699FAD5" w:rsidR="007F20A3" w:rsidRPr="00AA4619" w:rsidRDefault="7EE3C7A8" w:rsidP="00851DC5">
      <w:pPr>
        <w:pStyle w:val="Odsekzoznamu"/>
        <w:numPr>
          <w:ilvl w:val="1"/>
          <w:numId w:val="2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Š</w:t>
      </w:r>
      <w:r w:rsidR="4F83680D" w:rsidRPr="00AA4619">
        <w:rPr>
          <w:rFonts w:ascii="Corbel" w:eastAsia="Corbel" w:hAnsi="Corbel" w:cs="Corbel"/>
          <w:color w:val="000000" w:themeColor="text1"/>
          <w:sz w:val="18"/>
          <w:szCs w:val="18"/>
        </w:rPr>
        <w:t>pecifikácia</w:t>
      </w:r>
      <w:r w:rsidR="007F20A3" w:rsidRPr="00AA4619">
        <w:rPr>
          <w:rFonts w:ascii="Corbel" w:hAnsi="Corbel"/>
          <w:sz w:val="18"/>
          <w:szCs w:val="18"/>
        </w:rPr>
        <w:t xml:space="preserve"> č. </w:t>
      </w:r>
      <w:r w:rsidR="002131C3" w:rsidRPr="00AA4619">
        <w:rPr>
          <w:rFonts w:ascii="Corbel" w:hAnsi="Corbel"/>
          <w:sz w:val="18"/>
          <w:szCs w:val="18"/>
        </w:rPr>
        <w:t>1</w:t>
      </w:r>
      <w:r w:rsidR="00E364DD">
        <w:rPr>
          <w:rFonts w:ascii="Corbel" w:hAnsi="Corbel"/>
          <w:sz w:val="18"/>
          <w:szCs w:val="18"/>
        </w:rPr>
        <w:t>a_</w:t>
      </w:r>
      <w:r w:rsidR="002131C3" w:rsidRPr="00AA4619">
        <w:rPr>
          <w:rFonts w:ascii="Corbel" w:hAnsi="Corbel"/>
          <w:sz w:val="18"/>
          <w:szCs w:val="18"/>
        </w:rPr>
        <w:t>1.1</w:t>
      </w:r>
      <w:r w:rsidR="007F20A3" w:rsidRPr="00AA4619">
        <w:rPr>
          <w:rFonts w:ascii="Corbel" w:hAnsi="Corbel"/>
          <w:sz w:val="18"/>
          <w:szCs w:val="18"/>
        </w:rPr>
        <w:t xml:space="preserve"> - Základné procesy (default).xlsx </w:t>
      </w:r>
    </w:p>
    <w:p w14:paraId="359D2A55" w14:textId="73BC59B4" w:rsidR="007F20A3" w:rsidRPr="00AA4619" w:rsidRDefault="4A9584E3" w:rsidP="00851DC5">
      <w:pPr>
        <w:pStyle w:val="Odsekzoznamu"/>
        <w:numPr>
          <w:ilvl w:val="1"/>
          <w:numId w:val="2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Š</w:t>
      </w:r>
      <w:r w:rsidR="3DCF7D14" w:rsidRPr="00AA4619">
        <w:rPr>
          <w:rFonts w:ascii="Corbel" w:eastAsia="Corbel" w:hAnsi="Corbel" w:cs="Corbel"/>
          <w:color w:val="000000" w:themeColor="text1"/>
          <w:sz w:val="18"/>
          <w:szCs w:val="18"/>
        </w:rPr>
        <w:t>pecifikácia</w:t>
      </w:r>
      <w:r w:rsidR="007F20A3" w:rsidRPr="00AA4619">
        <w:rPr>
          <w:rFonts w:ascii="Corbel" w:hAnsi="Corbel"/>
          <w:sz w:val="18"/>
          <w:szCs w:val="18"/>
        </w:rPr>
        <w:t xml:space="preserve"> č. </w:t>
      </w:r>
      <w:r w:rsidR="00EB77E2" w:rsidRPr="00AA4619">
        <w:rPr>
          <w:rFonts w:ascii="Corbel" w:hAnsi="Corbel"/>
          <w:sz w:val="18"/>
          <w:szCs w:val="18"/>
        </w:rPr>
        <w:t>1</w:t>
      </w:r>
      <w:r w:rsidR="00E364DD">
        <w:rPr>
          <w:rFonts w:ascii="Corbel" w:hAnsi="Corbel"/>
          <w:sz w:val="18"/>
          <w:szCs w:val="18"/>
        </w:rPr>
        <w:t>a_</w:t>
      </w:r>
      <w:r w:rsidR="00562EC3" w:rsidRPr="00AA4619">
        <w:rPr>
          <w:rFonts w:ascii="Corbel" w:hAnsi="Corbel"/>
          <w:sz w:val="18"/>
          <w:szCs w:val="18"/>
        </w:rPr>
        <w:t>1.2</w:t>
      </w:r>
      <w:r w:rsidR="007F20A3" w:rsidRPr="00AA4619">
        <w:rPr>
          <w:rFonts w:ascii="Corbel" w:hAnsi="Corbel"/>
          <w:sz w:val="18"/>
          <w:szCs w:val="18"/>
        </w:rPr>
        <w:t xml:space="preserve"> - Ekonomické procesy.xlsx</w:t>
      </w:r>
    </w:p>
    <w:p w14:paraId="696DC276" w14:textId="485B47BA" w:rsidR="007F20A3" w:rsidRPr="00AA4619" w:rsidRDefault="34ADBA97" w:rsidP="00851DC5">
      <w:pPr>
        <w:pStyle w:val="Odsekzoznamu"/>
        <w:numPr>
          <w:ilvl w:val="1"/>
          <w:numId w:val="2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Špecifikácia</w:t>
      </w:r>
      <w:r w:rsidRPr="00AA4619">
        <w:rPr>
          <w:rFonts w:ascii="Corbel" w:hAnsi="Corbel"/>
          <w:sz w:val="18"/>
          <w:szCs w:val="18"/>
        </w:rPr>
        <w:t xml:space="preserve"> </w:t>
      </w:r>
      <w:r w:rsidR="007F20A3" w:rsidRPr="00AA4619">
        <w:rPr>
          <w:rFonts w:ascii="Corbel" w:hAnsi="Corbel"/>
          <w:sz w:val="18"/>
          <w:szCs w:val="18"/>
        </w:rPr>
        <w:t xml:space="preserve">č. </w:t>
      </w:r>
      <w:r w:rsidR="00562EC3" w:rsidRPr="00AA4619">
        <w:rPr>
          <w:rFonts w:ascii="Corbel" w:hAnsi="Corbel"/>
          <w:sz w:val="18"/>
          <w:szCs w:val="18"/>
        </w:rPr>
        <w:t>1</w:t>
      </w:r>
      <w:r w:rsidR="00E364DD">
        <w:rPr>
          <w:rFonts w:ascii="Corbel" w:hAnsi="Corbel"/>
          <w:sz w:val="18"/>
          <w:szCs w:val="18"/>
        </w:rPr>
        <w:t>a</w:t>
      </w:r>
      <w:r w:rsidR="004B458F">
        <w:rPr>
          <w:rFonts w:ascii="Corbel" w:hAnsi="Corbel"/>
          <w:sz w:val="18"/>
          <w:szCs w:val="18"/>
        </w:rPr>
        <w:t>_</w:t>
      </w:r>
      <w:r w:rsidR="00562EC3" w:rsidRPr="00AA4619">
        <w:rPr>
          <w:rFonts w:ascii="Corbel" w:hAnsi="Corbel"/>
          <w:sz w:val="18"/>
          <w:szCs w:val="18"/>
        </w:rPr>
        <w:t>1.3</w:t>
      </w:r>
      <w:r w:rsidR="007F20A3" w:rsidRPr="00AA4619">
        <w:rPr>
          <w:rFonts w:ascii="Corbel" w:hAnsi="Corbel"/>
          <w:sz w:val="18"/>
          <w:szCs w:val="18"/>
        </w:rPr>
        <w:t xml:space="preserve"> - Procesy pre personalistiku a mzdy.xlsx</w:t>
      </w:r>
    </w:p>
    <w:p w14:paraId="32CA22ED" w14:textId="7B4E5F6E" w:rsidR="007F20A3" w:rsidRPr="00AA4619" w:rsidRDefault="3D6A6952" w:rsidP="00851DC5">
      <w:pPr>
        <w:pStyle w:val="Odsekzoznamu"/>
        <w:numPr>
          <w:ilvl w:val="1"/>
          <w:numId w:val="2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Špecifikácia</w:t>
      </w:r>
      <w:r w:rsidRPr="00AA4619">
        <w:rPr>
          <w:rFonts w:ascii="Corbel" w:hAnsi="Corbel"/>
          <w:sz w:val="18"/>
          <w:szCs w:val="18"/>
        </w:rPr>
        <w:t xml:space="preserve"> </w:t>
      </w:r>
      <w:r w:rsidR="007F20A3" w:rsidRPr="00AA4619">
        <w:rPr>
          <w:rFonts w:ascii="Corbel" w:hAnsi="Corbel"/>
          <w:sz w:val="18"/>
          <w:szCs w:val="18"/>
        </w:rPr>
        <w:t xml:space="preserve">č. </w:t>
      </w:r>
      <w:r w:rsidR="00562EC3" w:rsidRPr="00AA4619">
        <w:rPr>
          <w:rFonts w:ascii="Corbel" w:hAnsi="Corbel"/>
          <w:sz w:val="18"/>
          <w:szCs w:val="18"/>
        </w:rPr>
        <w:t>1</w:t>
      </w:r>
      <w:r w:rsidR="00BF0105">
        <w:rPr>
          <w:rFonts w:ascii="Corbel" w:hAnsi="Corbel"/>
          <w:sz w:val="18"/>
          <w:szCs w:val="18"/>
        </w:rPr>
        <w:t>a_</w:t>
      </w:r>
      <w:r w:rsidR="00562EC3" w:rsidRPr="00AA4619">
        <w:rPr>
          <w:rFonts w:ascii="Corbel" w:hAnsi="Corbel"/>
          <w:sz w:val="18"/>
          <w:szCs w:val="18"/>
        </w:rPr>
        <w:t>1</w:t>
      </w:r>
      <w:r w:rsidR="005B1068" w:rsidRPr="00AA4619">
        <w:rPr>
          <w:rFonts w:ascii="Corbel" w:hAnsi="Corbel"/>
          <w:sz w:val="18"/>
          <w:szCs w:val="18"/>
        </w:rPr>
        <w:t>.4</w:t>
      </w:r>
      <w:r w:rsidR="7CE9FA1E" w:rsidRPr="00AA4619">
        <w:rPr>
          <w:rFonts w:ascii="Corbel" w:hAnsi="Corbel"/>
          <w:sz w:val="18"/>
          <w:szCs w:val="18"/>
        </w:rPr>
        <w:t xml:space="preserve"> </w:t>
      </w:r>
      <w:r w:rsidR="007F20A3" w:rsidRPr="00AA4619">
        <w:rPr>
          <w:rFonts w:ascii="Corbel" w:hAnsi="Corbel"/>
          <w:sz w:val="18"/>
          <w:szCs w:val="18"/>
        </w:rPr>
        <w:t>- Procesy Úseku pre majetok a investície.xlsx</w:t>
      </w:r>
    </w:p>
    <w:p w14:paraId="0D6A3884" w14:textId="7395C344" w:rsidR="007154BF" w:rsidRPr="00AA4619" w:rsidRDefault="56FD2C26" w:rsidP="00851DC5">
      <w:pPr>
        <w:pStyle w:val="Odsekzoznamu"/>
        <w:numPr>
          <w:ilvl w:val="1"/>
          <w:numId w:val="20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Špecifikácia</w:t>
      </w:r>
      <w:r w:rsidRPr="00AA4619">
        <w:rPr>
          <w:rFonts w:ascii="Corbel" w:hAnsi="Corbel"/>
          <w:sz w:val="18"/>
          <w:szCs w:val="18"/>
        </w:rPr>
        <w:t xml:space="preserve"> </w:t>
      </w:r>
      <w:r w:rsidR="007F20A3" w:rsidRPr="00AA4619">
        <w:rPr>
          <w:rFonts w:ascii="Corbel" w:hAnsi="Corbel"/>
          <w:sz w:val="18"/>
          <w:szCs w:val="18"/>
        </w:rPr>
        <w:t xml:space="preserve">č. </w:t>
      </w:r>
      <w:r w:rsidR="00CE7FB1" w:rsidRPr="00AA4619">
        <w:rPr>
          <w:rFonts w:ascii="Corbel" w:hAnsi="Corbel"/>
          <w:sz w:val="18"/>
          <w:szCs w:val="18"/>
        </w:rPr>
        <w:t>1</w:t>
      </w:r>
      <w:r w:rsidR="00571E61">
        <w:rPr>
          <w:rFonts w:ascii="Corbel" w:hAnsi="Corbel"/>
          <w:sz w:val="18"/>
          <w:szCs w:val="18"/>
        </w:rPr>
        <w:t>a_</w:t>
      </w:r>
      <w:r w:rsidR="005A3189" w:rsidRPr="00AA4619">
        <w:rPr>
          <w:rFonts w:ascii="Corbel" w:hAnsi="Corbel"/>
          <w:sz w:val="18"/>
          <w:szCs w:val="18"/>
        </w:rPr>
        <w:t>1.5</w:t>
      </w:r>
      <w:r w:rsidR="04BD46C2" w:rsidRPr="00AA4619">
        <w:rPr>
          <w:rFonts w:ascii="Corbel" w:hAnsi="Corbel"/>
          <w:sz w:val="18"/>
          <w:szCs w:val="18"/>
        </w:rPr>
        <w:t xml:space="preserve"> </w:t>
      </w:r>
      <w:r w:rsidR="007F20A3" w:rsidRPr="00AA4619">
        <w:rPr>
          <w:rFonts w:ascii="Corbel" w:hAnsi="Corbel"/>
          <w:sz w:val="18"/>
          <w:szCs w:val="18"/>
        </w:rPr>
        <w:t>- Procesy Úseku pre vzdelávanie a sociálne veci.xlsx</w:t>
      </w:r>
    </w:p>
    <w:p w14:paraId="36655CFF" w14:textId="2C32E1DD" w:rsidR="009B34DE" w:rsidRPr="00AA4619" w:rsidRDefault="009B34DE" w:rsidP="00851DC5">
      <w:pPr>
        <w:pStyle w:val="Odsekzoznamu"/>
        <w:numPr>
          <w:ilvl w:val="0"/>
          <w:numId w:val="12"/>
        </w:numPr>
        <w:spacing w:after="268" w:line="247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integrácia plnej funkčnosti registratúry, DMS a</w:t>
      </w:r>
      <w:r w:rsidRPr="00AA4619">
        <w:rPr>
          <w:rFonts w:ascii="Arial" w:hAnsi="Arial" w:cs="Arial"/>
          <w:sz w:val="18"/>
          <w:szCs w:val="18"/>
        </w:rPr>
        <w:t> </w:t>
      </w:r>
      <w:r w:rsidRPr="00AA4619">
        <w:rPr>
          <w:rFonts w:ascii="Corbel" w:hAnsi="Corbel"/>
          <w:sz w:val="18"/>
          <w:szCs w:val="18"/>
        </w:rPr>
        <w:t>procesn</w:t>
      </w:r>
      <w:r w:rsidRPr="00AA4619">
        <w:rPr>
          <w:rFonts w:ascii="Corbel" w:hAnsi="Corbel" w:cs="Corbel"/>
          <w:sz w:val="18"/>
          <w:szCs w:val="18"/>
        </w:rPr>
        <w:t>é</w:t>
      </w:r>
      <w:r w:rsidRPr="00AA4619">
        <w:rPr>
          <w:rFonts w:ascii="Corbel" w:hAnsi="Corbel"/>
          <w:sz w:val="18"/>
          <w:szCs w:val="18"/>
        </w:rPr>
        <w:t>ho mana</w:t>
      </w:r>
      <w:r w:rsidRPr="00AA4619">
        <w:rPr>
          <w:rFonts w:ascii="Corbel" w:hAnsi="Corbel" w:cs="Corbel"/>
          <w:sz w:val="18"/>
          <w:szCs w:val="18"/>
        </w:rPr>
        <w:t>ž</w:t>
      </w:r>
      <w:r w:rsidRPr="00AA4619">
        <w:rPr>
          <w:rFonts w:ascii="Corbel" w:hAnsi="Corbel"/>
          <w:sz w:val="18"/>
          <w:szCs w:val="18"/>
        </w:rPr>
        <w:t>mentu</w:t>
      </w:r>
      <w:r w:rsidRPr="00AA4619">
        <w:rPr>
          <w:rFonts w:ascii="Corbel" w:hAnsi="Corbel" w:cs="Corbel"/>
          <w:sz w:val="18"/>
          <w:szCs w:val="18"/>
        </w:rPr>
        <w:t>,</w:t>
      </w:r>
    </w:p>
    <w:p w14:paraId="138FDBB1" w14:textId="53121B10" w:rsidR="00560136" w:rsidRPr="00AA4619" w:rsidRDefault="003C4BD1" w:rsidP="00851DC5">
      <w:pPr>
        <w:pStyle w:val="Odsekzoznamu"/>
        <w:numPr>
          <w:ilvl w:val="0"/>
          <w:numId w:val="12"/>
        </w:numPr>
        <w:spacing w:after="268" w:line="247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správa používateľov / skupín používateľov, pokročilá správa prístupových práv až na úroveň jednotlivých evidencií, prepojenie na identity management, hromadné prideľovanie a</w:t>
      </w:r>
      <w:r w:rsidRPr="00AA4619">
        <w:rPr>
          <w:rFonts w:ascii="Arial" w:hAnsi="Arial" w:cs="Arial"/>
          <w:sz w:val="18"/>
          <w:szCs w:val="18"/>
        </w:rPr>
        <w:t> </w:t>
      </w:r>
      <w:r w:rsidRPr="00AA4619">
        <w:rPr>
          <w:rFonts w:ascii="Corbel" w:hAnsi="Corbel"/>
          <w:sz w:val="18"/>
          <w:szCs w:val="18"/>
        </w:rPr>
        <w:t>dedenia pr</w:t>
      </w:r>
      <w:r w:rsidRPr="00AA4619">
        <w:rPr>
          <w:rFonts w:ascii="Corbel" w:hAnsi="Corbel" w:cs="Corbel"/>
          <w:sz w:val="18"/>
          <w:szCs w:val="18"/>
        </w:rPr>
        <w:t>á</w:t>
      </w:r>
      <w:r w:rsidRPr="00AA4619">
        <w:rPr>
          <w:rFonts w:ascii="Corbel" w:hAnsi="Corbel"/>
          <w:sz w:val="18"/>
          <w:szCs w:val="18"/>
        </w:rPr>
        <w:t>v,</w:t>
      </w:r>
    </w:p>
    <w:p w14:paraId="41DCDB94" w14:textId="6F720B5D" w:rsidR="003C4BD1" w:rsidRPr="00AA4619" w:rsidRDefault="003C4BD1" w:rsidP="00851DC5">
      <w:pPr>
        <w:pStyle w:val="Odsekzoznamu"/>
        <w:numPr>
          <w:ilvl w:val="0"/>
          <w:numId w:val="12"/>
        </w:numPr>
        <w:spacing w:after="268" w:line="247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integrovaná tvorba dokumentov rôznych typov (vlastné vzorové šablóny písomností zadávateľa, formuláre a pod.),</w:t>
      </w:r>
    </w:p>
    <w:p w14:paraId="585C1178" w14:textId="2868297A" w:rsidR="003C4BD1" w:rsidRPr="00AA4619" w:rsidRDefault="0002372E" w:rsidP="00851DC5">
      <w:pPr>
        <w:pStyle w:val="Odsekzoznamu"/>
        <w:numPr>
          <w:ilvl w:val="0"/>
          <w:numId w:val="12"/>
        </w:numPr>
        <w:spacing w:after="268" w:line="247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ochrana záznamov a informácií pred neoprávneným prístupom,</w:t>
      </w:r>
    </w:p>
    <w:p w14:paraId="4A36B02E" w14:textId="0953CD3E" w:rsidR="0002372E" w:rsidRPr="00AA4619" w:rsidRDefault="0002372E" w:rsidP="00851DC5">
      <w:pPr>
        <w:pStyle w:val="Odsekzoznamu"/>
        <w:numPr>
          <w:ilvl w:val="0"/>
          <w:numId w:val="12"/>
        </w:numPr>
        <w:spacing w:after="268" w:line="247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vytváranie vlastných jednoduchých modifikácií vo vlastnej réžii bez objednávania služieb u</w:t>
      </w:r>
      <w:r w:rsidR="001013DB" w:rsidRPr="00AA4619">
        <w:rPr>
          <w:rFonts w:ascii="Corbel" w:hAnsi="Corbel"/>
          <w:sz w:val="18"/>
          <w:szCs w:val="18"/>
        </w:rPr>
        <w:t> úspešného uchádzača</w:t>
      </w:r>
      <w:r w:rsidRPr="00AA4619">
        <w:rPr>
          <w:rFonts w:ascii="Corbel" w:hAnsi="Corbel"/>
          <w:sz w:val="18"/>
          <w:szCs w:val="18"/>
        </w:rPr>
        <w:t xml:space="preserve"> (vytváranie tlačových zostáv, doplnenie metadát, vytvorenie a zmena schvaľovacích procesov, správa šablón dokumentov a pod.),</w:t>
      </w:r>
    </w:p>
    <w:p w14:paraId="52CFD29E" w14:textId="31CF1746" w:rsidR="0002372E" w:rsidRPr="00AA4619" w:rsidRDefault="00653446" w:rsidP="00851DC5">
      <w:pPr>
        <w:pStyle w:val="Odsekzoznamu"/>
        <w:numPr>
          <w:ilvl w:val="0"/>
          <w:numId w:val="12"/>
        </w:numPr>
        <w:spacing w:after="268" w:line="247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musí umožniť odovzdávanie spisov, záznamov, súborov do registratúrneho strediska priamo zo systému evidencie spisov, záznamov, možnosť elektronického odovzdávania záznamov do registratúrneho strediska aj z iných systémov, možnosť manuálneho preberania písomností do registratúrneho strediska, preberanie ostatných špecializovaných agend,</w:t>
      </w:r>
    </w:p>
    <w:p w14:paraId="0F4F926D" w14:textId="4AFD00BF" w:rsidR="00653446" w:rsidRPr="00AA4619" w:rsidRDefault="00653446" w:rsidP="00851DC5">
      <w:pPr>
        <w:pStyle w:val="Odsekzoznamu"/>
        <w:numPr>
          <w:ilvl w:val="0"/>
          <w:numId w:val="12"/>
        </w:numPr>
        <w:spacing w:after="268" w:line="247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musí umožniť pripomienkovanie akýchkoľvek dokumentov, nielen podľa vopred určeného procesu, ale aj podľa vlastného nadefinovaného zoznamu používateľov, s pomocou ad hoc výberu schvaľovateľov a ich poradie,</w:t>
      </w:r>
    </w:p>
    <w:p w14:paraId="491DCAA0" w14:textId="5E0D7B8E" w:rsidR="00653446" w:rsidRPr="00AA4619" w:rsidRDefault="00653446" w:rsidP="00851DC5">
      <w:pPr>
        <w:pStyle w:val="Odsekzoznamu"/>
        <w:numPr>
          <w:ilvl w:val="0"/>
          <w:numId w:val="12"/>
        </w:numPr>
        <w:spacing w:after="268" w:line="247" w:lineRule="auto"/>
        <w:ind w:left="993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lastRenderedPageBreak/>
        <w:t>systém musí umožniť možnosť automatickej evidencie mailov do registratúry a</w:t>
      </w:r>
      <w:r w:rsidRPr="00AA4619">
        <w:rPr>
          <w:rFonts w:ascii="Arial" w:hAnsi="Arial" w:cs="Arial"/>
          <w:sz w:val="18"/>
          <w:szCs w:val="18"/>
        </w:rPr>
        <w:t> </w:t>
      </w:r>
      <w:r w:rsidRPr="00AA4619">
        <w:rPr>
          <w:rFonts w:ascii="Corbel" w:hAnsi="Corbel"/>
          <w:sz w:val="18"/>
          <w:szCs w:val="18"/>
        </w:rPr>
        <w:t>n</w:t>
      </w:r>
      <w:r w:rsidRPr="00AA4619">
        <w:rPr>
          <w:rFonts w:ascii="Corbel" w:hAnsi="Corbel" w:cs="Corbel"/>
          <w:sz w:val="18"/>
          <w:szCs w:val="18"/>
        </w:rPr>
        <w:t>á</w:t>
      </w:r>
      <w:r w:rsidRPr="00AA4619">
        <w:rPr>
          <w:rFonts w:ascii="Corbel" w:hAnsi="Corbel"/>
          <w:sz w:val="18"/>
          <w:szCs w:val="18"/>
        </w:rPr>
        <w:t>sledn</w:t>
      </w:r>
      <w:r w:rsidRPr="00AA4619">
        <w:rPr>
          <w:rFonts w:ascii="Corbel" w:hAnsi="Corbel" w:cs="Corbel"/>
          <w:sz w:val="18"/>
          <w:szCs w:val="18"/>
        </w:rPr>
        <w:t>é</w:t>
      </w:r>
      <w:r w:rsidRPr="00AA4619">
        <w:rPr>
          <w:rFonts w:ascii="Corbel" w:hAnsi="Corbel"/>
          <w:sz w:val="18"/>
          <w:szCs w:val="18"/>
        </w:rPr>
        <w:t xml:space="preserve"> automatick</w:t>
      </w:r>
      <w:r w:rsidRPr="00AA4619">
        <w:rPr>
          <w:rFonts w:ascii="Corbel" w:hAnsi="Corbel" w:cs="Corbel"/>
          <w:sz w:val="18"/>
          <w:szCs w:val="18"/>
        </w:rPr>
        <w:t>é</w:t>
      </w:r>
      <w:r w:rsidRPr="00AA4619">
        <w:rPr>
          <w:rFonts w:ascii="Corbel" w:hAnsi="Corbel"/>
          <w:sz w:val="18"/>
          <w:szCs w:val="18"/>
        </w:rPr>
        <w:t xml:space="preserve"> spustenie schva</w:t>
      </w:r>
      <w:r w:rsidRPr="00AA4619">
        <w:rPr>
          <w:rFonts w:ascii="Corbel" w:hAnsi="Corbel" w:cs="Corbel"/>
          <w:sz w:val="18"/>
          <w:szCs w:val="18"/>
        </w:rPr>
        <w:t>ľ</w:t>
      </w:r>
      <w:r w:rsidRPr="00AA4619">
        <w:rPr>
          <w:rFonts w:ascii="Corbel" w:hAnsi="Corbel"/>
          <w:sz w:val="18"/>
          <w:szCs w:val="18"/>
        </w:rPr>
        <w:t>ovac</w:t>
      </w:r>
      <w:r w:rsidRPr="00AA4619">
        <w:rPr>
          <w:rFonts w:ascii="Corbel" w:hAnsi="Corbel" w:cs="Corbel"/>
          <w:sz w:val="18"/>
          <w:szCs w:val="18"/>
        </w:rPr>
        <w:t>í</w:t>
      </w:r>
      <w:r w:rsidRPr="00AA4619">
        <w:rPr>
          <w:rFonts w:ascii="Corbel" w:hAnsi="Corbel"/>
          <w:sz w:val="18"/>
          <w:szCs w:val="18"/>
        </w:rPr>
        <w:t>ch procesov nad tak</w:t>
      </w:r>
      <w:r w:rsidRPr="00AA4619">
        <w:rPr>
          <w:rFonts w:ascii="Corbel" w:hAnsi="Corbel" w:cs="Corbel"/>
          <w:sz w:val="18"/>
          <w:szCs w:val="18"/>
        </w:rPr>
        <w:t>ý</w:t>
      </w:r>
      <w:r w:rsidRPr="00AA4619">
        <w:rPr>
          <w:rFonts w:ascii="Corbel" w:hAnsi="Corbel"/>
          <w:sz w:val="18"/>
          <w:szCs w:val="18"/>
        </w:rPr>
        <w:t>mito záznamami</w:t>
      </w:r>
      <w:r w:rsidR="00365602" w:rsidRPr="00AA4619">
        <w:rPr>
          <w:rFonts w:ascii="Corbel" w:hAnsi="Corbel"/>
          <w:sz w:val="18"/>
          <w:szCs w:val="18"/>
        </w:rPr>
        <w:t>.</w:t>
      </w:r>
    </w:p>
    <w:p w14:paraId="371DBF25" w14:textId="347B26EC" w:rsidR="003865B8" w:rsidRPr="00AA4619" w:rsidRDefault="01132CB2" w:rsidP="20B9C61B">
      <w:pPr>
        <w:spacing w:after="268" w:line="247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11. Úložisko záznamov a  dokumentov</w:t>
      </w:r>
    </w:p>
    <w:p w14:paraId="29B44BCF" w14:textId="370F9967" w:rsidR="00AB435D" w:rsidRPr="00AA4619" w:rsidRDefault="00E51602" w:rsidP="00851DC5">
      <w:pPr>
        <w:pStyle w:val="Odsekzoznamu"/>
        <w:numPr>
          <w:ilvl w:val="0"/>
          <w:numId w:val="13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ystém musí umožniť ukladať a ďalej spracovávať elektronické i papierové dokumenty, ktoré boli organizácii doručené alebo boli vytvorené v rámci činnosti organizácie</w:t>
      </w:r>
      <w:r w:rsidR="00A21687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044E0511" w14:textId="45ECB779" w:rsidR="00A21687" w:rsidRPr="00AA4619" w:rsidRDefault="00F962B9" w:rsidP="00851DC5">
      <w:pPr>
        <w:pStyle w:val="Odsekzoznamu"/>
        <w:numPr>
          <w:ilvl w:val="0"/>
          <w:numId w:val="13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p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re každý dokument je v systéme zaevidovaný registratúrny záznam spolu so základnými atribútmi, ktoré budú opisovať dokument, ako aj špecifické atribúty rozširujúce a upresňujúce informácie obsiahnuté v dokumente ako zodpovednosť, schvaľovanie a</w:t>
      </w:r>
      <w:r w:rsidR="00A21687" w:rsidRPr="00AA4619">
        <w:rPr>
          <w:rFonts w:ascii="Corbel" w:eastAsia="Corbel" w:hAnsi="Corbel" w:cs="Corbel"/>
          <w:color w:val="000000" w:themeColor="text1"/>
          <w:sz w:val="18"/>
          <w:szCs w:val="18"/>
        </w:rPr>
        <w:t> 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podobne</w:t>
      </w:r>
      <w:r w:rsidR="00A21687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15BCF8ED" w14:textId="42D5F413" w:rsidR="009B5373" w:rsidRPr="00AA4619" w:rsidRDefault="00F962B9" w:rsidP="00851DC5">
      <w:pPr>
        <w:pStyle w:val="Odsekzoznamu"/>
        <w:numPr>
          <w:ilvl w:val="0"/>
          <w:numId w:val="13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j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e potrebné využitie atribútov najmä na vyhľadávanie a ďalšie spracovanie registratúrnych záznamov</w:t>
      </w:r>
      <w:r w:rsidR="009B5373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5D454663" w14:textId="3D1F2314" w:rsidR="009B5373" w:rsidRPr="00AA4619" w:rsidRDefault="00F962B9" w:rsidP="00851DC5">
      <w:pPr>
        <w:pStyle w:val="Odsekzoznamu"/>
        <w:numPr>
          <w:ilvl w:val="0"/>
          <w:numId w:val="13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s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ystém musí zabezpečiť systematickú evidenciu všetkých typov dokumentov (papierových dokumentov, elektronických dokumentov, e-mailov, elektronických správ ÚPVS) jednotným spôsobom v rámci jedného typu skupiny dokumentov v rámci jednej evidencie, ktoré budú organizácii doručené, budú z organizácie odoslané alebo budú vytvorené interne v rámci činnosti organizácie</w:t>
      </w:r>
      <w:r w:rsidR="009B5373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083B253B" w14:textId="77777777" w:rsidR="003F586B" w:rsidRPr="00AA4619" w:rsidRDefault="00F962B9" w:rsidP="00851DC5">
      <w:pPr>
        <w:pStyle w:val="Odsekzoznamu"/>
        <w:numPr>
          <w:ilvl w:val="0"/>
          <w:numId w:val="13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r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iešenie musí riadiť spracovanie a distribúciu registratúrnych záznamov – od zaevidovania záznamu, jeho pridelenia a zaradenia do spisu, vybavenia poverenými spracovateľmi až po jeho uloženie a</w:t>
      </w:r>
      <w:r w:rsidR="003F586B" w:rsidRPr="00AA4619">
        <w:rPr>
          <w:rFonts w:ascii="Corbel" w:eastAsia="Corbel" w:hAnsi="Corbel" w:cs="Corbel"/>
          <w:color w:val="000000" w:themeColor="text1"/>
          <w:sz w:val="18"/>
          <w:szCs w:val="18"/>
        </w:rPr>
        <w:t> 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vyradenie</w:t>
      </w:r>
      <w:r w:rsidR="003F586B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6075AD44" w14:textId="77777777" w:rsidR="00E13C18" w:rsidRPr="00AA4619" w:rsidRDefault="003F586B" w:rsidP="00851DC5">
      <w:pPr>
        <w:pStyle w:val="Odsekzoznamu"/>
        <w:numPr>
          <w:ilvl w:val="0"/>
          <w:numId w:val="13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z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ároveň poskytne okamžité informácie o štádiu vybavenia záznamov a spisov, musí kontrolovať dodržiavanie zákonných a interných lehôt na vybavenie záznamu</w:t>
      </w:r>
      <w:r w:rsidR="00E13C18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</w:t>
      </w:r>
    </w:p>
    <w:p w14:paraId="0F9FC9E4" w14:textId="4316FC6E" w:rsidR="003865B8" w:rsidRPr="00AA4619" w:rsidRDefault="00E13C18" w:rsidP="00851DC5">
      <w:pPr>
        <w:pStyle w:val="Odsekzoznamu"/>
        <w:numPr>
          <w:ilvl w:val="0"/>
          <w:numId w:val="13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o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blížiacich sa termínoch vybavenia záznamov musia byť príslušní zamestnanci automaticky notifikovaní e-mailovou správou, alebo aj napríklad formou zmeny zafarbenia záznamu, aby tak systém pomohol predchádzať nežiaducim situáciám pri nedodržaní interných alebo zákonných lehôt na vybavenie záznamu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0DDFF0CB" w14:textId="79807C05" w:rsidR="003865B8" w:rsidRPr="00AA4619" w:rsidRDefault="00364FF8" w:rsidP="00851DC5">
      <w:pPr>
        <w:pStyle w:val="Odsekzoznamu"/>
        <w:numPr>
          <w:ilvl w:val="0"/>
          <w:numId w:val="13"/>
        </w:numPr>
        <w:spacing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ž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>ivotný cyklus jednotlivých elektronických registratúrnych záznamov v systéme bude ukončený po vyraďovacom konaní, a to ich vyradením do príslušných registratúrnych stredísk (dokumenty s trvalou dokumentárnou hodnotou) alebo zničením (bez trvalej dokumentárnej hodnoty).</w:t>
      </w:r>
    </w:p>
    <w:p w14:paraId="301A51D7" w14:textId="77777777" w:rsidR="00032B44" w:rsidRPr="00AA4619" w:rsidRDefault="00032B44" w:rsidP="00032B44">
      <w:pPr>
        <w:pStyle w:val="Odsekzoznamu"/>
        <w:spacing w:after="268" w:line="247" w:lineRule="auto"/>
        <w:ind w:left="929"/>
        <w:jc w:val="both"/>
        <w:rPr>
          <w:rFonts w:ascii="Corbel" w:hAnsi="Corbel"/>
          <w:sz w:val="18"/>
          <w:szCs w:val="18"/>
        </w:rPr>
      </w:pPr>
    </w:p>
    <w:p w14:paraId="0C725660" w14:textId="0A2D8DA6" w:rsidR="003865B8" w:rsidRPr="00AA4619" w:rsidRDefault="01132CB2" w:rsidP="00851DC5">
      <w:pPr>
        <w:pStyle w:val="Odsekzoznamu"/>
        <w:numPr>
          <w:ilvl w:val="0"/>
          <w:numId w:val="1"/>
        </w:numPr>
        <w:spacing w:after="268" w:line="247" w:lineRule="auto"/>
        <w:ind w:left="567" w:hanging="567"/>
        <w:jc w:val="both"/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  <w:t>Bezpečnostné požiadavky</w:t>
      </w:r>
    </w:p>
    <w:p w14:paraId="012495D6" w14:textId="77777777" w:rsidR="00032B44" w:rsidRPr="00AA4619" w:rsidRDefault="00032B44" w:rsidP="00032B44">
      <w:pPr>
        <w:pStyle w:val="Odsekzoznamu"/>
        <w:spacing w:after="268" w:line="247" w:lineRule="auto"/>
        <w:ind w:left="929"/>
        <w:jc w:val="both"/>
        <w:rPr>
          <w:rFonts w:ascii="Corbel" w:hAnsi="Corbel"/>
          <w:sz w:val="18"/>
          <w:szCs w:val="18"/>
        </w:rPr>
      </w:pPr>
    </w:p>
    <w:p w14:paraId="2D1603D7" w14:textId="77777777" w:rsidR="002D65C8" w:rsidRPr="00AA4619" w:rsidRDefault="002D65C8" w:rsidP="00851DC5">
      <w:pPr>
        <w:pStyle w:val="Odsekzoznamu"/>
        <w:numPr>
          <w:ilvl w:val="0"/>
          <w:numId w:val="15"/>
        </w:numPr>
        <w:spacing w:before="240"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umožňuje šifrovanie prenášaných citlivých dát,</w:t>
      </w:r>
    </w:p>
    <w:p w14:paraId="409E14A4" w14:textId="77777777" w:rsidR="002D65C8" w:rsidRPr="00AA4619" w:rsidRDefault="002D65C8" w:rsidP="00851DC5">
      <w:pPr>
        <w:pStyle w:val="Odsekzoznamu"/>
        <w:numPr>
          <w:ilvl w:val="0"/>
          <w:numId w:val="15"/>
        </w:numPr>
        <w:spacing w:before="240"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umožňuje zabezpečenie neprístupnosti zmien registratúrnych záznamov, ak sú vylúčené z ďalšieho spracovania a sú uchovávané v správe registratúry v nezmenenej podobe so sprievodným zápisom v metadátach,</w:t>
      </w:r>
    </w:p>
    <w:p w14:paraId="0B8AA0A3" w14:textId="77777777" w:rsidR="002D65C8" w:rsidRPr="00AA4619" w:rsidRDefault="002D65C8" w:rsidP="00851DC5">
      <w:pPr>
        <w:pStyle w:val="Odsekzoznamu"/>
        <w:numPr>
          <w:ilvl w:val="0"/>
          <w:numId w:val="15"/>
        </w:numPr>
        <w:spacing w:before="240"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umožňuje zabezpečenie anonymizovania kópie elektronického registratúrneho záznamu, napríklad pre potreby CRZ,</w:t>
      </w:r>
    </w:p>
    <w:p w14:paraId="60414483" w14:textId="77777777" w:rsidR="002D65C8" w:rsidRPr="00AA4619" w:rsidRDefault="002D65C8" w:rsidP="00851DC5">
      <w:pPr>
        <w:pStyle w:val="Odsekzoznamu"/>
        <w:numPr>
          <w:ilvl w:val="0"/>
          <w:numId w:val="15"/>
        </w:numPr>
        <w:spacing w:before="240"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umožňuje automatické zálohovanie s nastavením času spustenia a zároveň možnosť manuálneho vytvorenia zálohy v ľubovoľnom čase,</w:t>
      </w:r>
    </w:p>
    <w:p w14:paraId="42EE3161" w14:textId="77777777" w:rsidR="002D65C8" w:rsidRPr="00AA4619" w:rsidRDefault="002D65C8" w:rsidP="00851DC5">
      <w:pPr>
        <w:pStyle w:val="Odsekzoznamu"/>
        <w:numPr>
          <w:ilvl w:val="0"/>
          <w:numId w:val="15"/>
        </w:numPr>
        <w:spacing w:before="240"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umožňuje obnovu zo zálohy vytvorenej podľa predchádzajúceho bodu,</w:t>
      </w:r>
    </w:p>
    <w:p w14:paraId="46E91D45" w14:textId="77777777" w:rsidR="002D65C8" w:rsidRPr="00AA4619" w:rsidRDefault="002D65C8" w:rsidP="00851DC5">
      <w:pPr>
        <w:pStyle w:val="Odsekzoznamu"/>
        <w:numPr>
          <w:ilvl w:val="0"/>
          <w:numId w:val="15"/>
        </w:numPr>
        <w:spacing w:before="240"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umožňuje zabezpečenie zničenia všetkých znázornení elektronického registratúrneho záznamu určeného na likvidáciu. Ak sa však na elektronický registratúrny záznam určený na zničenie odkazuje z iného spisu, ktorý zničeniu nepodlieha, tak sa elektronický registratúrny záznam a jeho znázornenia nezničia, ale sú zaradené do inej vecnej skupiny,</w:t>
      </w:r>
    </w:p>
    <w:p w14:paraId="7814C165" w14:textId="3E5D28AE" w:rsidR="002D65C8" w:rsidRPr="00AA4619" w:rsidRDefault="002D65C8" w:rsidP="00851DC5">
      <w:pPr>
        <w:pStyle w:val="Odsekzoznamu"/>
        <w:numPr>
          <w:ilvl w:val="0"/>
          <w:numId w:val="15"/>
        </w:numPr>
        <w:spacing w:before="240"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umožňuje v čase príjmu elektronického registratúrneho záznamu prijať a uložiť informácie o šifrovaní, ak sú napríklad z pohľadu GDPR dáta šifrované</w:t>
      </w:r>
      <w:r w:rsidR="00B15877" w:rsidRPr="00AA4619">
        <w:rPr>
          <w:rFonts w:ascii="Corbel" w:hAnsi="Corbel"/>
          <w:sz w:val="18"/>
          <w:szCs w:val="18"/>
        </w:rPr>
        <w:t>,</w:t>
      </w:r>
    </w:p>
    <w:p w14:paraId="4F4C3E05" w14:textId="77777777" w:rsidR="002D65C8" w:rsidRPr="00AA4619" w:rsidRDefault="002D65C8" w:rsidP="00851DC5">
      <w:pPr>
        <w:pStyle w:val="Odsekzoznamu"/>
        <w:numPr>
          <w:ilvl w:val="0"/>
          <w:numId w:val="15"/>
        </w:numPr>
        <w:spacing w:before="240"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umožňuje konfigurovať funkciu dešifrovania, ak je nejaký elektronický registratúrny záznam určený na prenos, export, import alebo príjem,</w:t>
      </w:r>
    </w:p>
    <w:p w14:paraId="3AF4293F" w14:textId="77777777" w:rsidR="002D65C8" w:rsidRPr="00AA4619" w:rsidRDefault="002D65C8" w:rsidP="00851DC5">
      <w:pPr>
        <w:pStyle w:val="Odsekzoznamu"/>
        <w:numPr>
          <w:ilvl w:val="0"/>
          <w:numId w:val="15"/>
        </w:numPr>
        <w:spacing w:before="240"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umožňuje prístup externe napr. pre kontrolu,</w:t>
      </w:r>
    </w:p>
    <w:p w14:paraId="43DF3126" w14:textId="77777777" w:rsidR="002D65C8" w:rsidRPr="00AA4619" w:rsidRDefault="002D65C8" w:rsidP="00851DC5">
      <w:pPr>
        <w:pStyle w:val="Odsekzoznamu"/>
        <w:numPr>
          <w:ilvl w:val="0"/>
          <w:numId w:val="15"/>
        </w:numPr>
        <w:spacing w:before="240"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umožňuje exportovanie všetkých záznamov a dokumentov v prípade nutnosti využitia v inom systéme alebo prenosu do iného registratúrneho alebo DMS systému,</w:t>
      </w:r>
    </w:p>
    <w:p w14:paraId="646D61C8" w14:textId="6C9AC3AB" w:rsidR="002D65C8" w:rsidRPr="00AA4619" w:rsidRDefault="002D65C8" w:rsidP="00851DC5">
      <w:pPr>
        <w:pStyle w:val="Odsekzoznamu"/>
        <w:numPr>
          <w:ilvl w:val="0"/>
          <w:numId w:val="15"/>
        </w:numPr>
        <w:spacing w:before="240"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umožňuje</w:t>
      </w:r>
      <w:r w:rsidR="00FF4534">
        <w:rPr>
          <w:rFonts w:ascii="Corbel" w:hAnsi="Corbel"/>
          <w:sz w:val="18"/>
          <w:szCs w:val="18"/>
        </w:rPr>
        <w:t xml:space="preserve"> definíciu organizačnej štruktúry, ktorá je špecifická pre </w:t>
      </w:r>
      <w:r w:rsidR="0043474C">
        <w:rPr>
          <w:rFonts w:ascii="Corbel" w:hAnsi="Corbel"/>
          <w:sz w:val="18"/>
          <w:szCs w:val="18"/>
        </w:rPr>
        <w:t>typ organizácie ako je verejný obstarávateľ (</w:t>
      </w:r>
      <w:r w:rsidRPr="00AA4619">
        <w:rPr>
          <w:rFonts w:ascii="Corbel" w:hAnsi="Corbel"/>
          <w:sz w:val="18"/>
          <w:szCs w:val="18"/>
        </w:rPr>
        <w:t>musí umožniť používateľovi výber pracovného pomeru, za ktorý podáva žiadosť (napríklad pokiaľ má zamestnanec viac pracovných pomerov, môže sa líšiť schvaľovateľ)</w:t>
      </w:r>
      <w:r w:rsidR="00B15877" w:rsidRPr="00AA4619">
        <w:rPr>
          <w:rFonts w:ascii="Corbel" w:hAnsi="Corbel"/>
          <w:sz w:val="18"/>
          <w:szCs w:val="18"/>
        </w:rPr>
        <w:t>,</w:t>
      </w:r>
    </w:p>
    <w:p w14:paraId="61D82A2C" w14:textId="2008203F" w:rsidR="003038BE" w:rsidRPr="00AA4619" w:rsidRDefault="002D65C8" w:rsidP="00851DC5">
      <w:pPr>
        <w:pStyle w:val="Odsekzoznamu"/>
        <w:numPr>
          <w:ilvl w:val="0"/>
          <w:numId w:val="15"/>
        </w:numPr>
        <w:spacing w:before="240"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systém nesmie umožniť zmeniť ani vymazať schválený elektronický registratúrny záznam, to neplatí, ak ide o vyraďovacie konanie alebo ustanovenie osobitného predpisu</w:t>
      </w:r>
      <w:r w:rsidR="00B15877" w:rsidRPr="00AA4619">
        <w:rPr>
          <w:rFonts w:ascii="Corbel" w:hAnsi="Corbel"/>
          <w:sz w:val="18"/>
          <w:szCs w:val="18"/>
        </w:rPr>
        <w:t>,</w:t>
      </w:r>
    </w:p>
    <w:p w14:paraId="4E9BCC0F" w14:textId="60B62936" w:rsidR="00B15877" w:rsidRPr="00AA4619" w:rsidRDefault="00F23396" w:rsidP="00851DC5">
      <w:pPr>
        <w:pStyle w:val="Odsekzoznamu"/>
        <w:numPr>
          <w:ilvl w:val="0"/>
          <w:numId w:val="15"/>
        </w:numPr>
        <w:spacing w:before="240"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úspešný uchádzač</w:t>
      </w:r>
      <w:r w:rsidR="00A457FA" w:rsidRPr="00AA4619">
        <w:rPr>
          <w:rFonts w:ascii="Corbel" w:hAnsi="Corbel"/>
          <w:sz w:val="18"/>
          <w:szCs w:val="18"/>
        </w:rPr>
        <w:t xml:space="preserve"> sa zaväzuje udržiavať používateľskú dokumentáciu vždy aktuálnu pre všetky roly používateľov v elektronickej forme (vo forme samostatnej dokumentácie alebo integrovaná vo forme kontextovej nápovedy priamo v systéme). O zmenách dokumentácie musí informovať </w:t>
      </w:r>
      <w:r w:rsidRPr="00AA4619">
        <w:rPr>
          <w:rFonts w:ascii="Corbel" w:hAnsi="Corbel"/>
          <w:sz w:val="18"/>
          <w:szCs w:val="18"/>
        </w:rPr>
        <w:t>verejného obstarávateľa</w:t>
      </w:r>
      <w:r w:rsidR="00A457FA" w:rsidRPr="00AA4619">
        <w:rPr>
          <w:rFonts w:ascii="Corbel" w:hAnsi="Corbel"/>
          <w:sz w:val="18"/>
          <w:szCs w:val="18"/>
        </w:rPr>
        <w:t xml:space="preserve"> s dostatočným predstihom,</w:t>
      </w:r>
    </w:p>
    <w:p w14:paraId="7B917D57" w14:textId="01EA155C" w:rsidR="00A457FA" w:rsidRPr="00AA4619" w:rsidRDefault="00F23396" w:rsidP="00851DC5">
      <w:pPr>
        <w:pStyle w:val="Odsekzoznamu"/>
        <w:numPr>
          <w:ilvl w:val="0"/>
          <w:numId w:val="15"/>
        </w:numPr>
        <w:spacing w:before="240"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úspešný uchádzač</w:t>
      </w:r>
      <w:r w:rsidR="00A457FA" w:rsidRPr="00AA4619">
        <w:rPr>
          <w:rFonts w:ascii="Corbel" w:hAnsi="Corbel"/>
          <w:sz w:val="18"/>
          <w:szCs w:val="18"/>
        </w:rPr>
        <w:t xml:space="preserve"> je povinný priebežne a bezodkladne informovať o aplikovateľných zraniteľnostiach  v dodanom softvéri, pričom poskytne súčinnosť </w:t>
      </w:r>
      <w:r w:rsidRPr="00AA4619">
        <w:rPr>
          <w:rFonts w:ascii="Corbel" w:hAnsi="Corbel"/>
          <w:sz w:val="18"/>
          <w:szCs w:val="18"/>
        </w:rPr>
        <w:t xml:space="preserve">verejnému </w:t>
      </w:r>
      <w:r w:rsidR="00A457FA" w:rsidRPr="00AA4619">
        <w:rPr>
          <w:rFonts w:ascii="Corbel" w:hAnsi="Corbel"/>
          <w:sz w:val="18"/>
          <w:szCs w:val="18"/>
        </w:rPr>
        <w:t xml:space="preserve">obstarávateľovi pri ich odstraňovaní v primeranej miere, nie len, ale hlavne podľa zákona </w:t>
      </w:r>
      <w:r w:rsidR="009D3242" w:rsidRPr="00AA4619">
        <w:rPr>
          <w:rFonts w:ascii="Corbel" w:hAnsi="Corbel"/>
          <w:sz w:val="18"/>
          <w:szCs w:val="18"/>
        </w:rPr>
        <w:t xml:space="preserve">č. </w:t>
      </w:r>
      <w:r w:rsidR="00A457FA" w:rsidRPr="00AA4619">
        <w:rPr>
          <w:rFonts w:ascii="Corbel" w:hAnsi="Corbel"/>
          <w:sz w:val="18"/>
          <w:szCs w:val="18"/>
        </w:rPr>
        <w:t>69/2018 (kybernetická bezpečnosť),</w:t>
      </w:r>
    </w:p>
    <w:p w14:paraId="3A820638" w14:textId="3E9BE9E3" w:rsidR="00672F99" w:rsidRPr="00AA4619" w:rsidRDefault="00F23396" w:rsidP="00851DC5">
      <w:pPr>
        <w:pStyle w:val="Odsekzoznamu"/>
        <w:numPr>
          <w:ilvl w:val="0"/>
          <w:numId w:val="15"/>
        </w:numPr>
        <w:spacing w:before="240"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úspešný uchádzač</w:t>
      </w:r>
      <w:r w:rsidR="00672F99" w:rsidRPr="00AA4619">
        <w:rPr>
          <w:rFonts w:ascii="Corbel" w:hAnsi="Corbel"/>
          <w:sz w:val="18"/>
          <w:szCs w:val="18"/>
        </w:rPr>
        <w:t xml:space="preserve"> zodpovedá za bezpečnosť systému vyplývajúcu zo zákona č.69/2018, akoby bol tento systém základnou službou podľa tohto zákona</w:t>
      </w:r>
      <w:r w:rsidR="00911F98" w:rsidRPr="00AA4619">
        <w:rPr>
          <w:rFonts w:ascii="Corbel" w:hAnsi="Corbel"/>
          <w:sz w:val="18"/>
          <w:szCs w:val="18"/>
        </w:rPr>
        <w:t>,</w:t>
      </w:r>
    </w:p>
    <w:p w14:paraId="4953A193" w14:textId="73C97038" w:rsidR="00672F99" w:rsidRPr="00AA4619" w:rsidRDefault="00F23396" w:rsidP="00851DC5">
      <w:pPr>
        <w:pStyle w:val="Odsekzoznamu"/>
        <w:numPr>
          <w:ilvl w:val="0"/>
          <w:numId w:val="15"/>
        </w:numPr>
        <w:spacing w:before="240"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lastRenderedPageBreak/>
        <w:t xml:space="preserve">úspešný uchádzač </w:t>
      </w:r>
      <w:r w:rsidR="00672F99" w:rsidRPr="00AA4619">
        <w:rPr>
          <w:rFonts w:ascii="Corbel" w:hAnsi="Corbel"/>
          <w:sz w:val="18"/>
          <w:szCs w:val="18"/>
        </w:rPr>
        <w:t>je povinný</w:t>
      </w:r>
      <w:r w:rsidR="00EB4725">
        <w:rPr>
          <w:rFonts w:ascii="Corbel" w:hAnsi="Corbel"/>
          <w:sz w:val="18"/>
          <w:szCs w:val="18"/>
        </w:rPr>
        <w:t xml:space="preserve"> vopred</w:t>
      </w:r>
      <w:r w:rsidR="00672F99" w:rsidRPr="00AA4619">
        <w:rPr>
          <w:rFonts w:ascii="Corbel" w:hAnsi="Corbel"/>
          <w:sz w:val="18"/>
          <w:szCs w:val="18"/>
        </w:rPr>
        <w:t xml:space="preserve"> informovať </w:t>
      </w:r>
      <w:r w:rsidRPr="00AA4619">
        <w:rPr>
          <w:rFonts w:ascii="Corbel" w:hAnsi="Corbel"/>
          <w:sz w:val="18"/>
          <w:szCs w:val="18"/>
        </w:rPr>
        <w:t>verejného obstarávateľa</w:t>
      </w:r>
      <w:r w:rsidR="00672F99" w:rsidRPr="00AA4619">
        <w:rPr>
          <w:rFonts w:ascii="Corbel" w:hAnsi="Corbel"/>
          <w:sz w:val="18"/>
          <w:szCs w:val="18"/>
        </w:rPr>
        <w:t xml:space="preserve"> o</w:t>
      </w:r>
      <w:r w:rsidR="005D5455">
        <w:rPr>
          <w:rFonts w:ascii="Corbel" w:hAnsi="Corbel"/>
          <w:sz w:val="18"/>
          <w:szCs w:val="18"/>
        </w:rPr>
        <w:t> </w:t>
      </w:r>
      <w:r w:rsidR="00E72DA0">
        <w:rPr>
          <w:rFonts w:ascii="Corbel" w:hAnsi="Corbel"/>
          <w:sz w:val="18"/>
          <w:szCs w:val="18"/>
        </w:rPr>
        <w:t>n</w:t>
      </w:r>
      <w:r w:rsidR="005D5455">
        <w:rPr>
          <w:rFonts w:ascii="Corbel" w:hAnsi="Corbel"/>
          <w:sz w:val="18"/>
          <w:szCs w:val="18"/>
        </w:rPr>
        <w:t xml:space="preserve">utnosti naplánovať </w:t>
      </w:r>
      <w:r w:rsidR="00672F99" w:rsidRPr="00AA4619">
        <w:rPr>
          <w:rFonts w:ascii="Corbel" w:hAnsi="Corbel"/>
          <w:sz w:val="18"/>
          <w:szCs w:val="18"/>
        </w:rPr>
        <w:t>výpad</w:t>
      </w:r>
      <w:r w:rsidR="005D5455">
        <w:rPr>
          <w:rFonts w:ascii="Corbel" w:hAnsi="Corbel"/>
          <w:sz w:val="18"/>
          <w:szCs w:val="18"/>
        </w:rPr>
        <w:t xml:space="preserve">ok </w:t>
      </w:r>
      <w:r w:rsidR="00672F99" w:rsidRPr="00AA4619">
        <w:rPr>
          <w:rFonts w:ascii="Corbel" w:hAnsi="Corbel"/>
          <w:sz w:val="18"/>
          <w:szCs w:val="18"/>
        </w:rPr>
        <w:t xml:space="preserve">systému </w:t>
      </w:r>
      <w:r w:rsidR="00BE3456">
        <w:rPr>
          <w:rFonts w:ascii="Corbel" w:hAnsi="Corbel"/>
          <w:sz w:val="18"/>
          <w:szCs w:val="18"/>
        </w:rPr>
        <w:t>(napr. inštalácia bezpečnostných záplat</w:t>
      </w:r>
      <w:r w:rsidR="00EB4725">
        <w:rPr>
          <w:rFonts w:ascii="Corbel" w:hAnsi="Corbel"/>
          <w:sz w:val="18"/>
          <w:szCs w:val="18"/>
        </w:rPr>
        <w:t>),</w:t>
      </w:r>
    </w:p>
    <w:p w14:paraId="57B5A498" w14:textId="4EBABDE3" w:rsidR="003865B8" w:rsidRPr="00AA4619" w:rsidRDefault="00B814B9" w:rsidP="00851DC5">
      <w:pPr>
        <w:pStyle w:val="Odsekzoznamu"/>
        <w:numPr>
          <w:ilvl w:val="0"/>
          <w:numId w:val="15"/>
        </w:numPr>
        <w:spacing w:before="240" w:after="268" w:line="247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 xml:space="preserve">systém umožňuje </w:t>
      </w:r>
      <w:r w:rsidR="0048267E" w:rsidRPr="00AA4619">
        <w:rPr>
          <w:rFonts w:ascii="Corbel" w:hAnsi="Corbel"/>
          <w:sz w:val="18"/>
          <w:szCs w:val="18"/>
        </w:rPr>
        <w:t>podrobné logovanie jednotlivých vykonaných úkonov v rôznych úrovniach až po úroveň zmien hodnôt v jednotlivých poliach.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</w:t>
      </w:r>
    </w:p>
    <w:p w14:paraId="7A6B9465" w14:textId="31F7146D" w:rsidR="00CF25DE" w:rsidRPr="00AA4619" w:rsidRDefault="00CF25DE">
      <w:pPr>
        <w:rPr>
          <w:rFonts w:ascii="Corbel" w:eastAsia="Corbel" w:hAnsi="Corbel" w:cs="Corbel"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br w:type="page"/>
      </w:r>
    </w:p>
    <w:p w14:paraId="7CA8F05E" w14:textId="779256E9" w:rsidR="003865B8" w:rsidRPr="00AA4619" w:rsidRDefault="00FA5B72" w:rsidP="00851DC5">
      <w:pPr>
        <w:pStyle w:val="Odsekzoznamu"/>
        <w:numPr>
          <w:ilvl w:val="0"/>
          <w:numId w:val="1"/>
        </w:numPr>
        <w:spacing w:after="268" w:line="247" w:lineRule="auto"/>
        <w:ind w:left="567" w:hanging="567"/>
        <w:jc w:val="both"/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  <w:lastRenderedPageBreak/>
        <w:t xml:space="preserve">Predpokladané počty </w:t>
      </w:r>
      <w:r w:rsidR="007A5B4B" w:rsidRPr="00AA4619"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  <w:t>po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  <w:t>užívateľov</w:t>
      </w:r>
      <w:r w:rsidR="01132CB2" w:rsidRPr="00AA4619"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  <w:t xml:space="preserve"> </w:t>
      </w:r>
    </w:p>
    <w:p w14:paraId="6073EE0F" w14:textId="06FE8869" w:rsidR="003865B8" w:rsidRPr="00AA4619" w:rsidRDefault="01132CB2" w:rsidP="00BF66A1">
      <w:pPr>
        <w:spacing w:after="0" w:line="360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-</w:t>
      </w:r>
      <w:r w:rsidR="00473742" w:rsidRPr="00AA4619">
        <w:rPr>
          <w:rFonts w:ascii="Corbel" w:hAnsi="Corbel"/>
          <w:sz w:val="18"/>
          <w:szCs w:val="18"/>
        </w:rPr>
        <w:tab/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Rektorát UK – počet zamestnancov 541</w:t>
      </w:r>
    </w:p>
    <w:p w14:paraId="3EC1D704" w14:textId="26D515A6" w:rsidR="003865B8" w:rsidRPr="00AA4619" w:rsidRDefault="01132CB2" w:rsidP="00BF66A1">
      <w:pPr>
        <w:spacing w:after="0" w:line="360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-</w:t>
      </w:r>
      <w:r w:rsidR="00473742" w:rsidRPr="00AA4619">
        <w:rPr>
          <w:rFonts w:ascii="Corbel" w:hAnsi="Corbel"/>
          <w:sz w:val="18"/>
          <w:szCs w:val="18"/>
        </w:rPr>
        <w:tab/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Vedecký park UK – počet zamestnancov 62</w:t>
      </w:r>
    </w:p>
    <w:p w14:paraId="1FC226B7" w14:textId="589686BE" w:rsidR="003865B8" w:rsidRPr="00AA4619" w:rsidRDefault="01132CB2" w:rsidP="00BF66A1">
      <w:pPr>
        <w:spacing w:after="0" w:line="360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-</w:t>
      </w:r>
      <w:r w:rsidR="00473742" w:rsidRPr="00AA4619">
        <w:rPr>
          <w:rFonts w:ascii="Corbel" w:hAnsi="Corbel"/>
          <w:sz w:val="18"/>
          <w:szCs w:val="18"/>
        </w:rPr>
        <w:tab/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Lekárska fakulta UK – počet zamestnancov 1123</w:t>
      </w:r>
    </w:p>
    <w:p w14:paraId="3EF396BD" w14:textId="635CFEDC" w:rsidR="003865B8" w:rsidRPr="00AA4619" w:rsidRDefault="01132CB2" w:rsidP="00BF66A1">
      <w:pPr>
        <w:spacing w:after="0" w:line="360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-</w:t>
      </w:r>
      <w:r w:rsidR="00473742" w:rsidRPr="00AA4619">
        <w:rPr>
          <w:rFonts w:ascii="Corbel" w:hAnsi="Corbel"/>
          <w:sz w:val="18"/>
          <w:szCs w:val="18"/>
        </w:rPr>
        <w:tab/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Právnická fakulta UK – počet zamestnancov 193</w:t>
      </w:r>
    </w:p>
    <w:p w14:paraId="17CCFAAC" w14:textId="7F313488" w:rsidR="003865B8" w:rsidRPr="00AA4619" w:rsidRDefault="01132CB2" w:rsidP="00BF66A1">
      <w:pPr>
        <w:spacing w:after="0" w:line="360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-</w:t>
      </w:r>
      <w:r w:rsidR="00473742" w:rsidRPr="00AA4619">
        <w:rPr>
          <w:rFonts w:ascii="Corbel" w:hAnsi="Corbel"/>
          <w:sz w:val="18"/>
          <w:szCs w:val="18"/>
        </w:rPr>
        <w:tab/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Filozofická fakulta UK – počet zamestnancov 395</w:t>
      </w:r>
    </w:p>
    <w:p w14:paraId="2A997021" w14:textId="4378F3B3" w:rsidR="003865B8" w:rsidRPr="00AA4619" w:rsidRDefault="01132CB2" w:rsidP="00BF66A1">
      <w:pPr>
        <w:spacing w:after="0" w:line="360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-</w:t>
      </w:r>
      <w:r w:rsidR="00473742" w:rsidRPr="00AA4619">
        <w:rPr>
          <w:rFonts w:ascii="Corbel" w:hAnsi="Corbel"/>
          <w:sz w:val="18"/>
          <w:szCs w:val="18"/>
        </w:rPr>
        <w:tab/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Prírodovedecká fakulta UK – počet zamestnancov 703</w:t>
      </w:r>
    </w:p>
    <w:p w14:paraId="48F14D96" w14:textId="35BF23A5" w:rsidR="003865B8" w:rsidRPr="00AA4619" w:rsidRDefault="01132CB2" w:rsidP="00BF66A1">
      <w:pPr>
        <w:spacing w:after="0" w:line="360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-</w:t>
      </w:r>
      <w:r w:rsidR="00473742" w:rsidRPr="00AA4619">
        <w:rPr>
          <w:rFonts w:ascii="Corbel" w:hAnsi="Corbel"/>
          <w:sz w:val="18"/>
          <w:szCs w:val="18"/>
        </w:rPr>
        <w:tab/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Pedagogická fakulta UK – počet zamestnancov 249</w:t>
      </w:r>
    </w:p>
    <w:p w14:paraId="4BCB6CDF" w14:textId="7FB87B34" w:rsidR="003865B8" w:rsidRPr="00AA4619" w:rsidRDefault="01132CB2" w:rsidP="00BF66A1">
      <w:pPr>
        <w:spacing w:after="0" w:line="360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-</w:t>
      </w:r>
      <w:r w:rsidR="00473742" w:rsidRPr="00AA4619">
        <w:rPr>
          <w:rFonts w:ascii="Corbel" w:hAnsi="Corbel"/>
          <w:sz w:val="18"/>
          <w:szCs w:val="18"/>
        </w:rPr>
        <w:tab/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Farmaceutická fakulta UK – počet zamestnancov 263</w:t>
      </w:r>
    </w:p>
    <w:p w14:paraId="6E0015F9" w14:textId="46F94705" w:rsidR="003865B8" w:rsidRPr="00AA4619" w:rsidRDefault="01132CB2" w:rsidP="00BF66A1">
      <w:pPr>
        <w:spacing w:after="0" w:line="360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-</w:t>
      </w:r>
      <w:r w:rsidR="00473742" w:rsidRPr="00AA4619">
        <w:rPr>
          <w:rFonts w:ascii="Corbel" w:hAnsi="Corbel"/>
          <w:sz w:val="18"/>
          <w:szCs w:val="18"/>
        </w:rPr>
        <w:tab/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Fakulta telesnej výchovy a športu UK – počet zamestnancov 132</w:t>
      </w:r>
    </w:p>
    <w:p w14:paraId="708A9C2A" w14:textId="417AC871" w:rsidR="003865B8" w:rsidRPr="00AA4619" w:rsidRDefault="01132CB2" w:rsidP="00BF66A1">
      <w:pPr>
        <w:spacing w:after="0" w:line="360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-</w:t>
      </w:r>
      <w:r w:rsidR="00473742" w:rsidRPr="00AA4619">
        <w:rPr>
          <w:rFonts w:ascii="Corbel" w:hAnsi="Corbel"/>
          <w:sz w:val="18"/>
          <w:szCs w:val="18"/>
        </w:rPr>
        <w:tab/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Jesseniova lekárska fakulta UK – počet zamestnancov 585</w:t>
      </w:r>
    </w:p>
    <w:p w14:paraId="0B989956" w14:textId="0B8D39FB" w:rsidR="003865B8" w:rsidRPr="00AA4619" w:rsidRDefault="01132CB2" w:rsidP="00BF66A1">
      <w:pPr>
        <w:spacing w:after="0" w:line="360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-</w:t>
      </w:r>
      <w:r w:rsidR="00473742" w:rsidRPr="00AA4619">
        <w:rPr>
          <w:rFonts w:ascii="Corbel" w:hAnsi="Corbel"/>
          <w:sz w:val="18"/>
          <w:szCs w:val="18"/>
        </w:rPr>
        <w:tab/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Fakulta matematiky, fyziky a informatiky UK – počet zamestnancov 407</w:t>
      </w:r>
    </w:p>
    <w:p w14:paraId="71599732" w14:textId="0A196193" w:rsidR="003865B8" w:rsidRPr="00AA4619" w:rsidRDefault="01132CB2" w:rsidP="004E3935">
      <w:pPr>
        <w:spacing w:after="0" w:line="360" w:lineRule="auto"/>
        <w:ind w:left="708" w:hanging="499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-</w:t>
      </w:r>
      <w:r w:rsidR="00473742" w:rsidRPr="00AA4619">
        <w:rPr>
          <w:rFonts w:ascii="Corbel" w:hAnsi="Corbel"/>
          <w:sz w:val="18"/>
          <w:szCs w:val="18"/>
        </w:rPr>
        <w:tab/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Rímskokatolícka cyrilometodská bohoslovecká fakulta UK </w:t>
      </w:r>
      <w:r w:rsidR="004E3935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a Kňazský seminár Nitra – počet zamestnancov </w:t>
      </w:r>
      <w:r w:rsidR="00DA668B" w:rsidRPr="00AA4619">
        <w:rPr>
          <w:rFonts w:ascii="Corbel" w:eastAsia="Corbel" w:hAnsi="Corbel" w:cs="Corbel"/>
          <w:color w:val="000000" w:themeColor="text1"/>
          <w:sz w:val="18"/>
          <w:szCs w:val="18"/>
        </w:rPr>
        <w:t>68</w:t>
      </w:r>
    </w:p>
    <w:p w14:paraId="12EDE3B9" w14:textId="74A0E46F" w:rsidR="003865B8" w:rsidRPr="00AA4619" w:rsidRDefault="01132CB2" w:rsidP="00BF66A1">
      <w:pPr>
        <w:spacing w:after="0" w:line="360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-</w:t>
      </w:r>
      <w:r w:rsidR="00473742" w:rsidRPr="00AA4619">
        <w:rPr>
          <w:rFonts w:ascii="Corbel" w:hAnsi="Corbel"/>
          <w:sz w:val="18"/>
          <w:szCs w:val="18"/>
        </w:rPr>
        <w:tab/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Evanjelická bohoslovecká fakulta UK – počet zamestnancov 32</w:t>
      </w:r>
    </w:p>
    <w:p w14:paraId="7F8A5F57" w14:textId="7F549327" w:rsidR="003865B8" w:rsidRPr="00AA4619" w:rsidRDefault="01132CB2" w:rsidP="00BF66A1">
      <w:pPr>
        <w:spacing w:after="0" w:line="360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-</w:t>
      </w:r>
      <w:r w:rsidR="00473742" w:rsidRPr="00AA4619">
        <w:rPr>
          <w:rFonts w:ascii="Corbel" w:hAnsi="Corbel"/>
          <w:sz w:val="18"/>
          <w:szCs w:val="18"/>
        </w:rPr>
        <w:tab/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Fakulta managementu UK – počet zamestnancov 141</w:t>
      </w:r>
    </w:p>
    <w:p w14:paraId="73F265A7" w14:textId="4D482106" w:rsidR="003865B8" w:rsidRPr="00AA4619" w:rsidRDefault="01132CB2" w:rsidP="004E3935">
      <w:pPr>
        <w:spacing w:after="0" w:line="360" w:lineRule="auto"/>
        <w:ind w:left="219" w:hanging="10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-</w:t>
      </w:r>
      <w:r w:rsidR="00473742" w:rsidRPr="00AA4619">
        <w:rPr>
          <w:rFonts w:ascii="Corbel" w:hAnsi="Corbel"/>
          <w:sz w:val="18"/>
          <w:szCs w:val="18"/>
        </w:rPr>
        <w:tab/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Fakulta sociálnych a ekonomických vied UK – počet zamestnancov 92</w:t>
      </w:r>
    </w:p>
    <w:p w14:paraId="5F26C3A5" w14:textId="239D4791" w:rsidR="00A73B73" w:rsidRPr="00AA4619" w:rsidRDefault="01132CB2" w:rsidP="00730A10">
      <w:pPr>
        <w:spacing w:after="268" w:line="247" w:lineRule="auto"/>
        <w:ind w:left="219" w:hanging="10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Celkovo 4986 zamestnancov</w:t>
      </w:r>
    </w:p>
    <w:p w14:paraId="338AA558" w14:textId="185A4E6C" w:rsidR="0C05C8BF" w:rsidRPr="00AA4619" w:rsidRDefault="0C05C8BF" w:rsidP="00851DC5">
      <w:pPr>
        <w:pStyle w:val="Odsekzoznamu"/>
        <w:numPr>
          <w:ilvl w:val="0"/>
          <w:numId w:val="1"/>
        </w:numPr>
        <w:spacing w:after="268" w:line="247" w:lineRule="auto"/>
        <w:ind w:left="567" w:hanging="567"/>
        <w:jc w:val="both"/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  <w:t>Harmonogram nasadenia</w:t>
      </w:r>
    </w:p>
    <w:p w14:paraId="06247841" w14:textId="77777777" w:rsidR="00A73B73" w:rsidRPr="00AA4619" w:rsidRDefault="00A73B73" w:rsidP="00A73B73">
      <w:pPr>
        <w:pStyle w:val="Odsekzoznamu"/>
        <w:spacing w:after="268" w:line="247" w:lineRule="auto"/>
        <w:ind w:left="567"/>
        <w:jc w:val="both"/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</w:pPr>
    </w:p>
    <w:p w14:paraId="55AB10ED" w14:textId="6CAED761" w:rsidR="0C05C8BF" w:rsidRPr="00AA4619" w:rsidRDefault="0C05C8BF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Rektorát UK –  </w:t>
      </w:r>
      <w:r w:rsidR="70FB82AD" w:rsidRPr="00AA4619">
        <w:rPr>
          <w:rFonts w:ascii="Corbel" w:eastAsia="Corbel" w:hAnsi="Corbel" w:cs="Corbel"/>
          <w:color w:val="000000" w:themeColor="text1"/>
          <w:sz w:val="18"/>
          <w:szCs w:val="18"/>
        </w:rPr>
        <w:t>začiatok implementácie do 3 týždňov od účinnosti zmluvy</w:t>
      </w:r>
      <w:r w:rsidR="00D963EA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o dielo</w:t>
      </w:r>
      <w:r w:rsidR="00037E3E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4A099F87" w14:textId="3EF33E3B" w:rsidR="0C05C8BF" w:rsidRPr="00AA4619" w:rsidRDefault="0C05C8BF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Vedecký park UK – </w:t>
      </w:r>
      <w:r w:rsidR="53C34081" w:rsidRPr="00AA4619">
        <w:rPr>
          <w:rFonts w:ascii="Corbel" w:eastAsia="Corbel" w:hAnsi="Corbel" w:cs="Corbel"/>
          <w:color w:val="000000" w:themeColor="text1"/>
          <w:sz w:val="18"/>
          <w:szCs w:val="18"/>
        </w:rPr>
        <w:t>začiatok implementácie do 3 týždňov od účinnosti zmluv</w:t>
      </w:r>
      <w:r w:rsidR="00D963EA" w:rsidRPr="00AA4619">
        <w:rPr>
          <w:rFonts w:ascii="Corbel" w:eastAsia="Corbel" w:hAnsi="Corbel" w:cs="Corbel"/>
          <w:color w:val="000000" w:themeColor="text1"/>
          <w:sz w:val="18"/>
          <w:szCs w:val="18"/>
        </w:rPr>
        <w:t>y o dielo</w:t>
      </w:r>
      <w:r w:rsidR="00037E3E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3543FF52" w14:textId="3E964A67" w:rsidR="00690212" w:rsidRPr="00AA4619" w:rsidRDefault="00690212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Fakulta managementu UK – </w:t>
      </w:r>
      <w:r w:rsidR="41144245" w:rsidRPr="00AA4619">
        <w:rPr>
          <w:rFonts w:ascii="Corbel" w:eastAsia="Corbel" w:hAnsi="Corbel" w:cs="Corbel"/>
          <w:color w:val="000000" w:themeColor="text1"/>
          <w:sz w:val="18"/>
          <w:szCs w:val="18"/>
        </w:rPr>
        <w:t>začiatok implementácie do 3 týždňov od účinnosti zmluvy</w:t>
      </w:r>
      <w:r w:rsidR="00D963EA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o dielo</w:t>
      </w:r>
      <w:r w:rsidR="00037E3E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637E5B0A" w14:textId="7F7A4744" w:rsidR="00690212" w:rsidRPr="00AA4619" w:rsidRDefault="00690212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Pedagogická fakulta UK – </w:t>
      </w:r>
      <w:r w:rsidR="582D7DFC" w:rsidRPr="00AA4619">
        <w:rPr>
          <w:rFonts w:ascii="Corbel" w:eastAsia="Corbel" w:hAnsi="Corbel" w:cs="Corbel"/>
          <w:color w:val="000000" w:themeColor="text1"/>
          <w:sz w:val="18"/>
          <w:szCs w:val="18"/>
        </w:rPr>
        <w:t>začiatok implementácie do 3 týždňov od účinnosti zmluvy</w:t>
      </w:r>
      <w:r w:rsidR="00D963EA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o dielo</w:t>
      </w:r>
      <w:r w:rsidR="00037E3E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58782CD5" w14:textId="4E012DC9" w:rsidR="00037E3E" w:rsidRPr="00AA4619" w:rsidRDefault="00037E3E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Farmaceutická fakulta UK – 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>začiatok implementácie do 3 týždňov od účinnosti zmluvy</w:t>
      </w:r>
      <w:r w:rsidR="00D963EA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o dielo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149941A2" w14:textId="7BA1B9C8" w:rsidR="0C05C8BF" w:rsidRPr="00AA4619" w:rsidRDefault="0C05C8BF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Lekárska fakulta UK –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</w:t>
      </w:r>
      <w:r w:rsidR="006D2767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začiatok </w:t>
      </w:r>
      <w:r w:rsidR="00371445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implementácie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najneskôr</w:t>
      </w:r>
      <w:r w:rsidR="00371445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do </w:t>
      </w:r>
      <w:r w:rsidR="003A40A6">
        <w:rPr>
          <w:rFonts w:ascii="Corbel" w:eastAsia="Corbel" w:hAnsi="Corbel" w:cs="Corbel"/>
          <w:color w:val="000000" w:themeColor="text1"/>
          <w:sz w:val="18"/>
          <w:szCs w:val="18"/>
        </w:rPr>
        <w:t>0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1. </w:t>
      </w:r>
      <w:r w:rsidR="006D2767" w:rsidRPr="00AA4619">
        <w:rPr>
          <w:rFonts w:ascii="Corbel" w:eastAsia="Corbel" w:hAnsi="Corbel" w:cs="Corbel"/>
          <w:color w:val="000000" w:themeColor="text1"/>
          <w:sz w:val="18"/>
          <w:szCs w:val="18"/>
        </w:rPr>
        <w:t>10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. 2026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43EAA059" w14:textId="5AD84F45" w:rsidR="0C05C8BF" w:rsidRPr="00A86FE1" w:rsidRDefault="0C05C8BF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hAnsi="Corbel"/>
          <w:sz w:val="18"/>
          <w:szCs w:val="18"/>
        </w:rPr>
      </w:pPr>
      <w:r w:rsidRPr="00A86FE1">
        <w:rPr>
          <w:rFonts w:ascii="Corbel" w:eastAsia="Corbel" w:hAnsi="Corbel" w:cs="Corbel"/>
          <w:color w:val="000000" w:themeColor="text1"/>
          <w:sz w:val="18"/>
          <w:szCs w:val="18"/>
        </w:rPr>
        <w:t xml:space="preserve">Právnická fakulta UK – </w:t>
      </w:r>
      <w:r w:rsidR="00DC7E3F" w:rsidRPr="00A86FE1">
        <w:rPr>
          <w:rFonts w:ascii="Corbel" w:eastAsia="Corbel" w:hAnsi="Corbel" w:cs="Corbel"/>
          <w:color w:val="000000" w:themeColor="text1"/>
          <w:sz w:val="18"/>
          <w:szCs w:val="18"/>
        </w:rPr>
        <w:t>začiatok</w:t>
      </w:r>
      <w:r w:rsidR="00785665" w:rsidRPr="00A86FE1">
        <w:rPr>
          <w:rFonts w:ascii="Corbel" w:eastAsia="Corbel" w:hAnsi="Corbel" w:cs="Corbel"/>
          <w:color w:val="000000" w:themeColor="text1"/>
          <w:sz w:val="18"/>
          <w:szCs w:val="18"/>
        </w:rPr>
        <w:t xml:space="preserve"> implementácie najneskôr do </w:t>
      </w:r>
      <w:r w:rsidR="00A86FE1" w:rsidRPr="00A86FE1">
        <w:rPr>
          <w:rFonts w:ascii="Corbel" w:eastAsia="Corbel" w:hAnsi="Corbel" w:cs="Corbel"/>
          <w:color w:val="000000" w:themeColor="text1"/>
          <w:sz w:val="18"/>
          <w:szCs w:val="18"/>
        </w:rPr>
        <w:t xml:space="preserve"> </w:t>
      </w:r>
      <w:r w:rsidR="003A40A6">
        <w:rPr>
          <w:rFonts w:ascii="Corbel" w:eastAsia="Corbel" w:hAnsi="Corbel" w:cs="Corbel"/>
          <w:color w:val="000000" w:themeColor="text1"/>
          <w:sz w:val="18"/>
          <w:szCs w:val="18"/>
        </w:rPr>
        <w:t>0</w:t>
      </w:r>
      <w:r w:rsidR="00A86FE1" w:rsidRPr="00A86FE1">
        <w:rPr>
          <w:rFonts w:ascii="Corbel" w:eastAsia="Corbel" w:hAnsi="Corbel" w:cs="Corbel"/>
          <w:color w:val="000000" w:themeColor="text1"/>
          <w:sz w:val="18"/>
          <w:szCs w:val="18"/>
        </w:rPr>
        <w:t xml:space="preserve">1. </w:t>
      </w:r>
      <w:r w:rsidR="00785665" w:rsidRPr="00A86FE1">
        <w:rPr>
          <w:rFonts w:ascii="Corbel" w:eastAsia="Corbel" w:hAnsi="Corbel" w:cs="Corbel"/>
          <w:color w:val="000000" w:themeColor="text1"/>
          <w:sz w:val="18"/>
          <w:szCs w:val="18"/>
        </w:rPr>
        <w:t>1</w:t>
      </w:r>
      <w:r w:rsidR="00566127" w:rsidRPr="00A86FE1">
        <w:rPr>
          <w:rFonts w:ascii="Corbel" w:eastAsia="Corbel" w:hAnsi="Corbel" w:cs="Corbel"/>
          <w:color w:val="000000" w:themeColor="text1"/>
          <w:sz w:val="18"/>
          <w:szCs w:val="18"/>
        </w:rPr>
        <w:t>0</w:t>
      </w:r>
      <w:r w:rsidR="00785665" w:rsidRPr="00A86FE1">
        <w:rPr>
          <w:rFonts w:ascii="Corbel" w:eastAsia="Corbel" w:hAnsi="Corbel" w:cs="Corbel"/>
          <w:color w:val="000000" w:themeColor="text1"/>
          <w:sz w:val="18"/>
          <w:szCs w:val="18"/>
        </w:rPr>
        <w:t>. 2026,</w:t>
      </w:r>
    </w:p>
    <w:p w14:paraId="29794A3F" w14:textId="5B386934" w:rsidR="0C05C8BF" w:rsidRPr="00A86FE1" w:rsidRDefault="0C05C8BF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hAnsi="Corbel"/>
          <w:sz w:val="18"/>
          <w:szCs w:val="18"/>
        </w:rPr>
      </w:pPr>
      <w:r w:rsidRPr="00A86FE1">
        <w:rPr>
          <w:rFonts w:ascii="Corbel" w:eastAsia="Corbel" w:hAnsi="Corbel" w:cs="Corbel"/>
          <w:color w:val="000000" w:themeColor="text1"/>
          <w:sz w:val="18"/>
          <w:szCs w:val="18"/>
        </w:rPr>
        <w:t xml:space="preserve">Filozofická fakulta UK – </w:t>
      </w:r>
      <w:r w:rsidR="008D758A" w:rsidRPr="00A86FE1">
        <w:rPr>
          <w:rFonts w:ascii="Corbel" w:eastAsia="Corbel" w:hAnsi="Corbel" w:cs="Corbel"/>
          <w:color w:val="000000" w:themeColor="text1"/>
          <w:sz w:val="18"/>
          <w:szCs w:val="18"/>
        </w:rPr>
        <w:t>začiatok</w:t>
      </w:r>
      <w:r w:rsidR="00785665" w:rsidRPr="00A86FE1">
        <w:rPr>
          <w:rFonts w:ascii="Corbel" w:eastAsia="Corbel" w:hAnsi="Corbel" w:cs="Corbel"/>
          <w:color w:val="000000" w:themeColor="text1"/>
          <w:sz w:val="18"/>
          <w:szCs w:val="18"/>
        </w:rPr>
        <w:t xml:space="preserve"> implementácie najneskôr do </w:t>
      </w:r>
      <w:r w:rsidR="003A40A6">
        <w:rPr>
          <w:rFonts w:ascii="Corbel" w:eastAsia="Corbel" w:hAnsi="Corbel" w:cs="Corbel"/>
          <w:color w:val="000000" w:themeColor="text1"/>
          <w:sz w:val="18"/>
          <w:szCs w:val="18"/>
        </w:rPr>
        <w:t>0</w:t>
      </w:r>
      <w:r w:rsidR="00A86FE1" w:rsidRPr="00A86FE1">
        <w:rPr>
          <w:rFonts w:ascii="Corbel" w:eastAsia="Corbel" w:hAnsi="Corbel" w:cs="Corbel"/>
          <w:color w:val="000000" w:themeColor="text1"/>
          <w:sz w:val="18"/>
          <w:szCs w:val="18"/>
        </w:rPr>
        <w:t>1.</w:t>
      </w:r>
      <w:r w:rsidR="00785665" w:rsidRPr="00A86FE1">
        <w:rPr>
          <w:rFonts w:ascii="Corbel" w:eastAsia="Corbel" w:hAnsi="Corbel" w:cs="Corbel"/>
          <w:color w:val="000000" w:themeColor="text1"/>
          <w:sz w:val="18"/>
          <w:szCs w:val="18"/>
        </w:rPr>
        <w:t xml:space="preserve"> </w:t>
      </w:r>
      <w:r w:rsidR="00566127" w:rsidRPr="00A86FE1">
        <w:rPr>
          <w:rFonts w:ascii="Corbel" w:eastAsia="Corbel" w:hAnsi="Corbel" w:cs="Corbel"/>
          <w:color w:val="000000" w:themeColor="text1"/>
          <w:sz w:val="18"/>
          <w:szCs w:val="18"/>
        </w:rPr>
        <w:t>10</w:t>
      </w:r>
      <w:r w:rsidR="00785665" w:rsidRPr="00A86FE1">
        <w:rPr>
          <w:rFonts w:ascii="Corbel" w:eastAsia="Corbel" w:hAnsi="Corbel" w:cs="Corbel"/>
          <w:color w:val="000000" w:themeColor="text1"/>
          <w:sz w:val="18"/>
          <w:szCs w:val="18"/>
        </w:rPr>
        <w:t>. 2026,</w:t>
      </w:r>
    </w:p>
    <w:p w14:paraId="2A47A30A" w14:textId="1D150504" w:rsidR="0C05C8BF" w:rsidRPr="00AA4619" w:rsidRDefault="0C05C8BF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Prírodovedecká fakulta UK – 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ukončenie implementácie najneskôr do </w:t>
      </w:r>
      <w:r w:rsidR="003A40A6">
        <w:rPr>
          <w:rFonts w:ascii="Corbel" w:eastAsia="Corbel" w:hAnsi="Corbel" w:cs="Corbel"/>
          <w:color w:val="000000" w:themeColor="text1"/>
          <w:sz w:val="18"/>
          <w:szCs w:val="18"/>
        </w:rPr>
        <w:t>0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>1. 1</w:t>
      </w:r>
      <w:r w:rsidR="00566127" w:rsidRPr="00AA4619">
        <w:rPr>
          <w:rFonts w:ascii="Corbel" w:eastAsia="Corbel" w:hAnsi="Corbel" w:cs="Corbel"/>
          <w:color w:val="000000" w:themeColor="text1"/>
          <w:sz w:val="18"/>
          <w:szCs w:val="18"/>
        </w:rPr>
        <w:t>0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>. 2026,</w:t>
      </w:r>
    </w:p>
    <w:p w14:paraId="2E835D5F" w14:textId="7D53E712" w:rsidR="0C05C8BF" w:rsidRPr="00AA4619" w:rsidRDefault="0C05C8BF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Fakulta telesnej výchovy a športu UK – </w:t>
      </w:r>
      <w:r w:rsidR="00944FB2" w:rsidRPr="00AA4619">
        <w:rPr>
          <w:rFonts w:ascii="Corbel" w:eastAsia="Corbel" w:hAnsi="Corbel" w:cs="Corbel"/>
          <w:color w:val="000000" w:themeColor="text1"/>
          <w:sz w:val="18"/>
          <w:szCs w:val="18"/>
        </w:rPr>
        <w:t>začiatok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implementácie najneskôr do </w:t>
      </w:r>
      <w:r w:rsidR="003A40A6">
        <w:rPr>
          <w:rFonts w:ascii="Corbel" w:eastAsia="Corbel" w:hAnsi="Corbel" w:cs="Corbel"/>
          <w:color w:val="000000" w:themeColor="text1"/>
          <w:sz w:val="18"/>
          <w:szCs w:val="18"/>
        </w:rPr>
        <w:t>0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>1. 1</w:t>
      </w:r>
      <w:r w:rsidR="00566127" w:rsidRPr="00AA4619">
        <w:rPr>
          <w:rFonts w:ascii="Corbel" w:eastAsia="Corbel" w:hAnsi="Corbel" w:cs="Corbel"/>
          <w:color w:val="000000" w:themeColor="text1"/>
          <w:sz w:val="18"/>
          <w:szCs w:val="18"/>
        </w:rPr>
        <w:t>0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>. 2026,</w:t>
      </w:r>
    </w:p>
    <w:p w14:paraId="4C882899" w14:textId="73670E5B" w:rsidR="0C05C8BF" w:rsidRPr="00AA4619" w:rsidRDefault="0C05C8BF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Jesseniova lekárska fakulta UK – 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ukončenie implementácie najneskôr do </w:t>
      </w:r>
      <w:r w:rsidR="003A40A6">
        <w:rPr>
          <w:rFonts w:ascii="Corbel" w:eastAsia="Corbel" w:hAnsi="Corbel" w:cs="Corbel"/>
          <w:color w:val="000000" w:themeColor="text1"/>
          <w:sz w:val="18"/>
          <w:szCs w:val="18"/>
        </w:rPr>
        <w:t>0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>1. 1</w:t>
      </w:r>
      <w:r w:rsidR="00566127" w:rsidRPr="00AA4619">
        <w:rPr>
          <w:rFonts w:ascii="Corbel" w:eastAsia="Corbel" w:hAnsi="Corbel" w:cs="Corbel"/>
          <w:color w:val="000000" w:themeColor="text1"/>
          <w:sz w:val="18"/>
          <w:szCs w:val="18"/>
        </w:rPr>
        <w:t>0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>. 2026,</w:t>
      </w:r>
    </w:p>
    <w:p w14:paraId="4833B417" w14:textId="079B5AAE" w:rsidR="0C05C8BF" w:rsidRPr="00AA4619" w:rsidRDefault="0C05C8BF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Fakulta matematiky, fyziky a informatiky UK – </w:t>
      </w:r>
      <w:r w:rsidR="00944FB2" w:rsidRPr="00AA4619">
        <w:rPr>
          <w:rFonts w:ascii="Corbel" w:eastAsia="Corbel" w:hAnsi="Corbel" w:cs="Corbel"/>
          <w:color w:val="000000" w:themeColor="text1"/>
          <w:sz w:val="18"/>
          <w:szCs w:val="18"/>
        </w:rPr>
        <w:t>začiatok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implementácie najneskôr do </w:t>
      </w:r>
      <w:r w:rsidR="003A40A6">
        <w:rPr>
          <w:rFonts w:ascii="Corbel" w:eastAsia="Corbel" w:hAnsi="Corbel" w:cs="Corbel"/>
          <w:color w:val="000000" w:themeColor="text1"/>
          <w:sz w:val="18"/>
          <w:szCs w:val="18"/>
        </w:rPr>
        <w:t>0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1. </w:t>
      </w:r>
      <w:r w:rsidR="00304CBC" w:rsidRPr="00AA4619">
        <w:rPr>
          <w:rFonts w:ascii="Corbel" w:eastAsia="Corbel" w:hAnsi="Corbel" w:cs="Corbel"/>
          <w:color w:val="000000" w:themeColor="text1"/>
          <w:sz w:val="18"/>
          <w:szCs w:val="18"/>
        </w:rPr>
        <w:t>1</w:t>
      </w:r>
      <w:r w:rsidR="00566127" w:rsidRPr="00AA4619">
        <w:rPr>
          <w:rFonts w:ascii="Corbel" w:eastAsia="Corbel" w:hAnsi="Corbel" w:cs="Corbel"/>
          <w:color w:val="000000" w:themeColor="text1"/>
          <w:sz w:val="18"/>
          <w:szCs w:val="18"/>
        </w:rPr>
        <w:t>0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>. 2026,</w:t>
      </w:r>
    </w:p>
    <w:p w14:paraId="6AE8A14D" w14:textId="0918749B" w:rsidR="0C05C8BF" w:rsidRPr="00AA4619" w:rsidRDefault="0C05C8BF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Rímskokatolícka cyrilometodská bohoslovecká fakulta UK</w:t>
      </w:r>
      <w:r w:rsidR="004E3935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a Kňazský seminár Nitra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– </w:t>
      </w:r>
      <w:r w:rsidR="00944FB2" w:rsidRPr="00AA4619">
        <w:rPr>
          <w:rFonts w:ascii="Corbel" w:eastAsia="Corbel" w:hAnsi="Corbel" w:cs="Corbel"/>
          <w:color w:val="000000" w:themeColor="text1"/>
          <w:sz w:val="18"/>
          <w:szCs w:val="18"/>
        </w:rPr>
        <w:t>začiatok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implementácie najneskôr do </w:t>
      </w:r>
      <w:r w:rsidR="003A40A6">
        <w:rPr>
          <w:rFonts w:ascii="Corbel" w:eastAsia="Corbel" w:hAnsi="Corbel" w:cs="Corbel"/>
          <w:color w:val="000000" w:themeColor="text1"/>
          <w:sz w:val="18"/>
          <w:szCs w:val="18"/>
        </w:rPr>
        <w:t>0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>1. 1</w:t>
      </w:r>
      <w:r w:rsidR="00944FB2" w:rsidRPr="00AA4619">
        <w:rPr>
          <w:rFonts w:ascii="Corbel" w:eastAsia="Corbel" w:hAnsi="Corbel" w:cs="Corbel"/>
          <w:color w:val="000000" w:themeColor="text1"/>
          <w:sz w:val="18"/>
          <w:szCs w:val="18"/>
        </w:rPr>
        <w:t>0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>. 2026,</w:t>
      </w:r>
    </w:p>
    <w:p w14:paraId="59061098" w14:textId="0AEF55AD" w:rsidR="0C05C8BF" w:rsidRPr="00AA4619" w:rsidRDefault="0C05C8BF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Evanjelická bohoslovecká fakulta UK – </w:t>
      </w:r>
      <w:r w:rsidR="00944FB2" w:rsidRPr="00AA4619">
        <w:rPr>
          <w:rFonts w:ascii="Corbel" w:eastAsia="Corbel" w:hAnsi="Corbel" w:cs="Corbel"/>
          <w:color w:val="000000" w:themeColor="text1"/>
          <w:sz w:val="18"/>
          <w:szCs w:val="18"/>
        </w:rPr>
        <w:t>začiatok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implementácie najneskôr do </w:t>
      </w:r>
      <w:r w:rsidR="003A40A6">
        <w:rPr>
          <w:rFonts w:ascii="Corbel" w:eastAsia="Corbel" w:hAnsi="Corbel" w:cs="Corbel"/>
          <w:color w:val="000000" w:themeColor="text1"/>
          <w:sz w:val="18"/>
          <w:szCs w:val="18"/>
        </w:rPr>
        <w:t>0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>1. 1</w:t>
      </w:r>
      <w:r w:rsidR="00944FB2" w:rsidRPr="00AA4619">
        <w:rPr>
          <w:rFonts w:ascii="Corbel" w:eastAsia="Corbel" w:hAnsi="Corbel" w:cs="Corbel"/>
          <w:color w:val="000000" w:themeColor="text1"/>
          <w:sz w:val="18"/>
          <w:szCs w:val="18"/>
        </w:rPr>
        <w:t>0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>. 2026,</w:t>
      </w:r>
    </w:p>
    <w:p w14:paraId="2F52AF2D" w14:textId="686F0918" w:rsidR="173ACF5D" w:rsidRPr="0030042B" w:rsidRDefault="0C05C8BF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Fakulta sociálnych a ekonomických vied UK – </w:t>
      </w:r>
      <w:r w:rsidR="00944FB2" w:rsidRPr="00AA4619">
        <w:rPr>
          <w:rFonts w:ascii="Corbel" w:eastAsia="Corbel" w:hAnsi="Corbel" w:cs="Corbel"/>
          <w:color w:val="000000" w:themeColor="text1"/>
          <w:sz w:val="18"/>
          <w:szCs w:val="18"/>
        </w:rPr>
        <w:t>začiatok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implementácie najneskôr do </w:t>
      </w:r>
      <w:r w:rsidR="003A40A6">
        <w:rPr>
          <w:rFonts w:ascii="Corbel" w:eastAsia="Corbel" w:hAnsi="Corbel" w:cs="Corbel"/>
          <w:color w:val="000000" w:themeColor="text1"/>
          <w:sz w:val="18"/>
          <w:szCs w:val="18"/>
        </w:rPr>
        <w:t>0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>1. 1</w:t>
      </w:r>
      <w:r w:rsidR="00944FB2" w:rsidRPr="00AA4619">
        <w:rPr>
          <w:rFonts w:ascii="Corbel" w:eastAsia="Corbel" w:hAnsi="Corbel" w:cs="Corbel"/>
          <w:color w:val="000000" w:themeColor="text1"/>
          <w:sz w:val="18"/>
          <w:szCs w:val="18"/>
        </w:rPr>
        <w:t>0</w:t>
      </w:r>
      <w:r w:rsidR="00785665" w:rsidRPr="00AA4619">
        <w:rPr>
          <w:rFonts w:ascii="Corbel" w:eastAsia="Corbel" w:hAnsi="Corbel" w:cs="Corbel"/>
          <w:color w:val="000000" w:themeColor="text1"/>
          <w:sz w:val="18"/>
          <w:szCs w:val="18"/>
        </w:rPr>
        <w:t>. 2026</w:t>
      </w:r>
      <w:r w:rsidR="00DA668B" w:rsidRPr="00AA4619">
        <w:rPr>
          <w:rFonts w:ascii="Corbel" w:eastAsia="Corbel" w:hAnsi="Corbel" w:cs="Corbel"/>
          <w:color w:val="000000" w:themeColor="text1"/>
          <w:sz w:val="18"/>
          <w:szCs w:val="18"/>
        </w:rPr>
        <w:t>.</w:t>
      </w:r>
    </w:p>
    <w:p w14:paraId="5ACA3393" w14:textId="77777777" w:rsidR="0030042B" w:rsidRDefault="0030042B" w:rsidP="0030042B">
      <w:pPr>
        <w:pStyle w:val="Odsekzoznamu"/>
        <w:spacing w:after="0" w:line="360" w:lineRule="auto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</w:p>
    <w:p w14:paraId="45CC9370" w14:textId="4056A74F" w:rsidR="0030042B" w:rsidRPr="009C6CA9" w:rsidRDefault="00956B86" w:rsidP="0030042B">
      <w:pPr>
        <w:pStyle w:val="Odsekzoznamu"/>
        <w:spacing w:after="0" w:line="360" w:lineRule="auto"/>
        <w:jc w:val="both"/>
        <w:rPr>
          <w:rFonts w:ascii="Corbel" w:hAnsi="Corbel"/>
          <w:b/>
          <w:bCs/>
          <w:i/>
          <w:iCs/>
          <w:sz w:val="18"/>
          <w:szCs w:val="18"/>
          <w:u w:val="single"/>
        </w:rPr>
      </w:pPr>
      <w:r w:rsidRPr="009C6CA9">
        <w:rPr>
          <w:rFonts w:ascii="Corbel" w:eastAsia="Corbel" w:hAnsi="Corbel" w:cs="Corbel"/>
          <w:b/>
          <w:bCs/>
          <w:i/>
          <w:iCs/>
          <w:color w:val="000000" w:themeColor="text1"/>
          <w:sz w:val="18"/>
          <w:szCs w:val="18"/>
          <w:u w:val="single"/>
        </w:rPr>
        <w:t xml:space="preserve">Doba </w:t>
      </w:r>
      <w:r w:rsidR="0030042B" w:rsidRPr="009C6CA9">
        <w:rPr>
          <w:rFonts w:ascii="Corbel" w:eastAsia="Corbel" w:hAnsi="Corbel" w:cs="Corbel"/>
          <w:b/>
          <w:bCs/>
          <w:i/>
          <w:iCs/>
          <w:color w:val="000000" w:themeColor="text1"/>
          <w:sz w:val="18"/>
          <w:szCs w:val="18"/>
          <w:u w:val="single"/>
        </w:rPr>
        <w:t>implementáci</w:t>
      </w:r>
      <w:r w:rsidRPr="009C6CA9">
        <w:rPr>
          <w:rFonts w:ascii="Corbel" w:eastAsia="Corbel" w:hAnsi="Corbel" w:cs="Corbel"/>
          <w:b/>
          <w:bCs/>
          <w:i/>
          <w:iCs/>
          <w:color w:val="000000" w:themeColor="text1"/>
          <w:sz w:val="18"/>
          <w:szCs w:val="18"/>
          <w:u w:val="single"/>
        </w:rPr>
        <w:t>e pre</w:t>
      </w:r>
      <w:r w:rsidR="0030042B" w:rsidRPr="009C6CA9">
        <w:rPr>
          <w:rFonts w:ascii="Corbel" w:eastAsia="Corbel" w:hAnsi="Corbel" w:cs="Corbel"/>
          <w:b/>
          <w:bCs/>
          <w:i/>
          <w:iCs/>
          <w:color w:val="000000" w:themeColor="text1"/>
          <w:sz w:val="18"/>
          <w:szCs w:val="18"/>
          <w:u w:val="single"/>
        </w:rPr>
        <w:t xml:space="preserve"> jednotliv</w:t>
      </w:r>
      <w:r w:rsidRPr="009C6CA9">
        <w:rPr>
          <w:rFonts w:ascii="Corbel" w:eastAsia="Corbel" w:hAnsi="Corbel" w:cs="Corbel"/>
          <w:b/>
          <w:bCs/>
          <w:i/>
          <w:iCs/>
          <w:color w:val="000000" w:themeColor="text1"/>
          <w:sz w:val="18"/>
          <w:szCs w:val="18"/>
          <w:u w:val="single"/>
        </w:rPr>
        <w:t>é</w:t>
      </w:r>
      <w:r w:rsidR="0030042B" w:rsidRPr="009C6CA9">
        <w:rPr>
          <w:rFonts w:ascii="Corbel" w:eastAsia="Corbel" w:hAnsi="Corbel" w:cs="Corbel"/>
          <w:b/>
          <w:bCs/>
          <w:i/>
          <w:iCs/>
          <w:color w:val="000000" w:themeColor="text1"/>
          <w:sz w:val="18"/>
          <w:szCs w:val="18"/>
          <w:u w:val="single"/>
        </w:rPr>
        <w:t xml:space="preserve"> súčasti </w:t>
      </w:r>
      <w:r w:rsidR="001474B5" w:rsidRPr="009C6CA9">
        <w:rPr>
          <w:rFonts w:ascii="Corbel" w:eastAsia="Corbel" w:hAnsi="Corbel" w:cs="Corbel"/>
          <w:b/>
          <w:bCs/>
          <w:i/>
          <w:iCs/>
          <w:color w:val="000000" w:themeColor="text1"/>
          <w:sz w:val="18"/>
          <w:szCs w:val="18"/>
          <w:u w:val="single"/>
        </w:rPr>
        <w:t xml:space="preserve">je </w:t>
      </w:r>
      <w:r w:rsidR="00740A07" w:rsidRPr="009C6CA9">
        <w:rPr>
          <w:rFonts w:ascii="Corbel" w:eastAsia="Corbel" w:hAnsi="Corbel" w:cs="Corbel"/>
          <w:b/>
          <w:bCs/>
          <w:i/>
          <w:iCs/>
          <w:color w:val="000000" w:themeColor="text1"/>
          <w:sz w:val="18"/>
          <w:szCs w:val="18"/>
          <w:u w:val="single"/>
        </w:rPr>
        <w:t xml:space="preserve">max. </w:t>
      </w:r>
      <w:r w:rsidR="002A0736" w:rsidRPr="009C6CA9">
        <w:rPr>
          <w:rFonts w:ascii="Corbel" w:eastAsia="Corbel" w:hAnsi="Corbel" w:cs="Corbel"/>
          <w:b/>
          <w:bCs/>
          <w:i/>
          <w:iCs/>
          <w:color w:val="000000" w:themeColor="text1"/>
          <w:sz w:val="18"/>
          <w:szCs w:val="18"/>
          <w:u w:val="single"/>
        </w:rPr>
        <w:t>40 pracovných dní</w:t>
      </w:r>
      <w:r w:rsidR="00554C0F" w:rsidRPr="009C6CA9">
        <w:rPr>
          <w:rFonts w:ascii="Corbel" w:eastAsia="Corbel" w:hAnsi="Corbel" w:cs="Corbel"/>
          <w:b/>
          <w:bCs/>
          <w:i/>
          <w:iCs/>
          <w:color w:val="000000" w:themeColor="text1"/>
          <w:sz w:val="18"/>
          <w:szCs w:val="18"/>
          <w:u w:val="single"/>
        </w:rPr>
        <w:t xml:space="preserve"> od začiatku imple</w:t>
      </w:r>
      <w:r w:rsidR="00385860" w:rsidRPr="009C6CA9">
        <w:rPr>
          <w:rFonts w:ascii="Corbel" w:eastAsia="Corbel" w:hAnsi="Corbel" w:cs="Corbel"/>
          <w:b/>
          <w:bCs/>
          <w:i/>
          <w:iCs/>
          <w:color w:val="000000" w:themeColor="text1"/>
          <w:sz w:val="18"/>
          <w:szCs w:val="18"/>
          <w:u w:val="single"/>
        </w:rPr>
        <w:t>mentácie.</w:t>
      </w:r>
    </w:p>
    <w:p w14:paraId="3014921B" w14:textId="2F5F94FD" w:rsidR="0C05C8BF" w:rsidRPr="00AA4619" w:rsidRDefault="0C05C8BF" w:rsidP="4E20445D">
      <w:pPr>
        <w:spacing w:after="268" w:line="247" w:lineRule="auto"/>
        <w:ind w:left="219" w:hanging="10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Harmonogram pre jednotlivé fakulty sa odvíja od ich nastavenia a finančných možností. Fakulta prostredníctvom rektorátu a zodpovedných osôb za registratúru je povinná ohlásiť  </w:t>
      </w:r>
      <w:r w:rsidR="00F3074C" w:rsidRPr="00AA4619">
        <w:rPr>
          <w:rFonts w:ascii="Corbel" w:eastAsia="Corbel" w:hAnsi="Corbel" w:cs="Corbel"/>
          <w:color w:val="000000" w:themeColor="text1"/>
          <w:sz w:val="18"/>
          <w:szCs w:val="18"/>
        </w:rPr>
        <w:t>úspešnému uchádzačovi</w:t>
      </w: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realizáciu registratúry minimálne tri mesiace pred jej plánovaným nasadzovaním.</w:t>
      </w:r>
    </w:p>
    <w:p w14:paraId="0ECBA782" w14:textId="5CF8B5DF" w:rsidR="4E20445D" w:rsidRPr="00AA4619" w:rsidRDefault="4E20445D" w:rsidP="00B04523">
      <w:pPr>
        <w:spacing w:after="0" w:line="247" w:lineRule="auto"/>
        <w:ind w:left="219" w:hanging="10"/>
        <w:jc w:val="both"/>
        <w:rPr>
          <w:rFonts w:ascii="Corbel" w:hAnsi="Corbel"/>
          <w:sz w:val="18"/>
          <w:szCs w:val="18"/>
          <w:u w:val="single"/>
        </w:rPr>
      </w:pPr>
    </w:p>
    <w:p w14:paraId="031AE65D" w14:textId="75E5269B" w:rsidR="00DB6D9A" w:rsidRPr="00AA4619" w:rsidRDefault="00DB6D9A" w:rsidP="00851DC5">
      <w:pPr>
        <w:pStyle w:val="Odsekzoznamu"/>
        <w:numPr>
          <w:ilvl w:val="0"/>
          <w:numId w:val="1"/>
        </w:numPr>
        <w:spacing w:after="268" w:line="247" w:lineRule="auto"/>
        <w:ind w:left="567" w:hanging="567"/>
        <w:jc w:val="both"/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  <w:u w:val="single"/>
        </w:rPr>
        <w:t>Termín a podmienky dodania</w:t>
      </w:r>
    </w:p>
    <w:p w14:paraId="704E765D" w14:textId="77777777" w:rsidR="00F745FC" w:rsidRPr="00AA4619" w:rsidRDefault="00F745FC" w:rsidP="00F745FC">
      <w:pPr>
        <w:pStyle w:val="Odsekzoznamu"/>
        <w:spacing w:line="259" w:lineRule="auto"/>
        <w:ind w:left="567"/>
        <w:rPr>
          <w:rFonts w:ascii="Corbel" w:hAnsi="Corbel"/>
          <w:sz w:val="18"/>
          <w:szCs w:val="18"/>
          <w:u w:val="single"/>
        </w:rPr>
      </w:pPr>
    </w:p>
    <w:p w14:paraId="1947795C" w14:textId="04897483" w:rsidR="00DB6D9A" w:rsidRPr="00AA4619" w:rsidRDefault="00471C17" w:rsidP="00851DC5">
      <w:pPr>
        <w:pStyle w:val="Odsekzoznamu"/>
        <w:numPr>
          <w:ilvl w:val="0"/>
          <w:numId w:val="19"/>
        </w:numPr>
        <w:spacing w:after="0" w:line="259" w:lineRule="auto"/>
        <w:ind w:left="284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z</w:t>
      </w:r>
      <w:r w:rsidR="00DB6D9A" w:rsidRPr="00AA4619">
        <w:rPr>
          <w:rFonts w:ascii="Corbel" w:hAnsi="Corbel"/>
          <w:sz w:val="18"/>
          <w:szCs w:val="18"/>
        </w:rPr>
        <w:t xml:space="preserve">mluva </w:t>
      </w:r>
      <w:r w:rsidR="00C213F2" w:rsidRPr="00AA4619">
        <w:rPr>
          <w:rFonts w:ascii="Corbel" w:hAnsi="Corbel"/>
          <w:sz w:val="18"/>
          <w:szCs w:val="18"/>
        </w:rPr>
        <w:t>o</w:t>
      </w:r>
      <w:r w:rsidR="00827400" w:rsidRPr="00AA4619">
        <w:rPr>
          <w:rFonts w:ascii="Corbel" w:hAnsi="Corbel"/>
          <w:sz w:val="18"/>
          <w:szCs w:val="18"/>
        </w:rPr>
        <w:t> </w:t>
      </w:r>
      <w:r w:rsidR="005A2CEB" w:rsidRPr="00AA4619">
        <w:rPr>
          <w:rFonts w:ascii="Corbel" w:hAnsi="Corbel"/>
          <w:sz w:val="18"/>
          <w:szCs w:val="18"/>
        </w:rPr>
        <w:t>dielo</w:t>
      </w:r>
      <w:r w:rsidR="00827400" w:rsidRPr="00AA4619">
        <w:rPr>
          <w:rFonts w:ascii="Corbel" w:hAnsi="Corbel"/>
          <w:sz w:val="18"/>
          <w:szCs w:val="18"/>
        </w:rPr>
        <w:t xml:space="preserve"> </w:t>
      </w:r>
      <w:r w:rsidR="00DB6D9A" w:rsidRPr="00AA4619">
        <w:rPr>
          <w:rFonts w:ascii="Corbel" w:hAnsi="Corbel"/>
          <w:sz w:val="18"/>
          <w:szCs w:val="18"/>
        </w:rPr>
        <w:t>bude realizovaná podľa Harmonogramu nasadenia uvedeného v</w:t>
      </w:r>
      <w:r w:rsidRPr="00AA4619">
        <w:rPr>
          <w:rFonts w:ascii="Corbel" w:hAnsi="Corbel"/>
          <w:sz w:val="18"/>
          <w:szCs w:val="18"/>
        </w:rPr>
        <w:t xml:space="preserve"> bode </w:t>
      </w:r>
      <w:r w:rsidR="00DB6D9A" w:rsidRPr="00AA4619">
        <w:rPr>
          <w:rFonts w:ascii="Corbel" w:hAnsi="Corbel"/>
          <w:sz w:val="18"/>
          <w:szCs w:val="18"/>
        </w:rPr>
        <w:t>VI</w:t>
      </w:r>
      <w:r w:rsidRPr="00AA4619">
        <w:rPr>
          <w:rFonts w:ascii="Corbel" w:hAnsi="Corbel"/>
          <w:sz w:val="18"/>
          <w:szCs w:val="18"/>
        </w:rPr>
        <w:t>. tohto opisu</w:t>
      </w:r>
      <w:r w:rsidR="00DB6D9A" w:rsidRPr="00AA4619">
        <w:rPr>
          <w:rFonts w:ascii="Corbel" w:hAnsi="Corbel"/>
          <w:sz w:val="18"/>
          <w:szCs w:val="18"/>
        </w:rPr>
        <w:t>,</w:t>
      </w:r>
    </w:p>
    <w:p w14:paraId="66078095" w14:textId="28C9C0B6" w:rsidR="00DB6D9A" w:rsidRPr="00AA4619" w:rsidRDefault="00471C17" w:rsidP="00851DC5">
      <w:pPr>
        <w:pStyle w:val="Odsekzoznamu"/>
        <w:numPr>
          <w:ilvl w:val="0"/>
          <w:numId w:val="19"/>
        </w:numPr>
        <w:spacing w:after="0" w:line="259" w:lineRule="auto"/>
        <w:ind w:left="284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p</w:t>
      </w:r>
      <w:r w:rsidR="00DB6D9A" w:rsidRPr="00AA4619">
        <w:rPr>
          <w:rFonts w:ascii="Corbel" w:hAnsi="Corbel"/>
          <w:sz w:val="18"/>
          <w:szCs w:val="18"/>
        </w:rPr>
        <w:t xml:space="preserve">latba môže byť realizovaná výlučne na základe objednaných a ukončených prác podľa jednotlivých </w:t>
      </w:r>
      <w:r w:rsidR="0037492B">
        <w:rPr>
          <w:rFonts w:ascii="Corbel" w:hAnsi="Corbel"/>
          <w:sz w:val="18"/>
          <w:szCs w:val="18"/>
        </w:rPr>
        <w:t>etáp uvedených</w:t>
      </w:r>
      <w:r w:rsidR="00DB6D9A" w:rsidRPr="00AA4619">
        <w:rPr>
          <w:rFonts w:ascii="Corbel" w:hAnsi="Corbel"/>
          <w:sz w:val="18"/>
          <w:szCs w:val="18"/>
        </w:rPr>
        <w:t xml:space="preserve"> v </w:t>
      </w:r>
      <w:r w:rsidR="00691956" w:rsidRPr="00AA4619">
        <w:rPr>
          <w:rFonts w:ascii="Corbel" w:hAnsi="Corbel"/>
          <w:sz w:val="18"/>
          <w:szCs w:val="18"/>
        </w:rPr>
        <w:t>bode</w:t>
      </w:r>
      <w:r w:rsidR="00DB6D9A" w:rsidRPr="00AA4619">
        <w:rPr>
          <w:rFonts w:ascii="Corbel" w:hAnsi="Corbel"/>
          <w:sz w:val="18"/>
          <w:szCs w:val="18"/>
        </w:rPr>
        <w:t xml:space="preserve"> V</w:t>
      </w:r>
      <w:r w:rsidR="0037492B">
        <w:rPr>
          <w:rFonts w:ascii="Corbel" w:hAnsi="Corbel"/>
          <w:sz w:val="18"/>
          <w:szCs w:val="18"/>
        </w:rPr>
        <w:t>I</w:t>
      </w:r>
      <w:r w:rsidR="00691956" w:rsidRPr="00AA4619">
        <w:rPr>
          <w:rFonts w:ascii="Corbel" w:hAnsi="Corbel"/>
          <w:sz w:val="18"/>
          <w:szCs w:val="18"/>
        </w:rPr>
        <w:t>. tohto opisu</w:t>
      </w:r>
      <w:r w:rsidR="00DB6D9A" w:rsidRPr="00AA4619">
        <w:rPr>
          <w:rFonts w:ascii="Corbel" w:hAnsi="Corbel"/>
          <w:sz w:val="18"/>
          <w:szCs w:val="18"/>
        </w:rPr>
        <w:t>,</w:t>
      </w:r>
    </w:p>
    <w:p w14:paraId="39CD0289" w14:textId="6153EBAA" w:rsidR="00E2323B" w:rsidRPr="00AA4619" w:rsidRDefault="00E2323B" w:rsidP="00851DC5">
      <w:pPr>
        <w:pStyle w:val="Odsekzoznamu"/>
        <w:numPr>
          <w:ilvl w:val="0"/>
          <w:numId w:val="19"/>
        </w:numPr>
        <w:spacing w:after="0" w:line="259" w:lineRule="auto"/>
        <w:ind w:left="284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hAnsi="Corbel"/>
          <w:sz w:val="18"/>
          <w:szCs w:val="18"/>
        </w:rPr>
        <w:t>korešpondenčné adresy jednotlivých fakúlt a súčasti verejného obstarávateľa (potrebné z dôvodu fakturácie):</w:t>
      </w:r>
    </w:p>
    <w:p w14:paraId="5E4B57AA" w14:textId="77777777" w:rsidR="00E2323B" w:rsidRPr="00AA4619" w:rsidRDefault="00E2323B" w:rsidP="00E2323B">
      <w:pPr>
        <w:pStyle w:val="Odsekzoznamu"/>
        <w:spacing w:after="0" w:line="259" w:lineRule="auto"/>
        <w:ind w:left="284"/>
        <w:jc w:val="both"/>
        <w:rPr>
          <w:rFonts w:ascii="Corbel" w:hAnsi="Corbel"/>
          <w:sz w:val="18"/>
          <w:szCs w:val="18"/>
        </w:rPr>
      </w:pPr>
    </w:p>
    <w:p w14:paraId="003BA26C" w14:textId="485F2039" w:rsidR="006F5057" w:rsidRPr="00AA4619" w:rsidRDefault="006F5057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Rektorát UK –</w:t>
      </w:r>
      <w:r w:rsidR="00CC0977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Univerzita Komenského v Bratislave, </w:t>
      </w:r>
      <w:r w:rsidR="001E2F65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Rektorát, </w:t>
      </w:r>
      <w:r w:rsidR="00CC0977" w:rsidRPr="00AA4619">
        <w:rPr>
          <w:rFonts w:ascii="Corbel" w:eastAsia="Corbel" w:hAnsi="Corbel" w:cs="Corbel"/>
          <w:color w:val="000000" w:themeColor="text1"/>
          <w:sz w:val="18"/>
          <w:szCs w:val="18"/>
        </w:rPr>
        <w:t>Šafárikovo nám</w:t>
      </w:r>
      <w:r w:rsidR="00796AEF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estie </w:t>
      </w:r>
      <w:r w:rsidR="00CC0977" w:rsidRPr="00AA4619">
        <w:rPr>
          <w:rFonts w:ascii="Corbel" w:eastAsia="Corbel" w:hAnsi="Corbel" w:cs="Corbel"/>
          <w:color w:val="000000" w:themeColor="text1"/>
          <w:sz w:val="18"/>
          <w:szCs w:val="18"/>
        </w:rPr>
        <w:t>6,  814 99  Bratislava</w:t>
      </w:r>
      <w:r w:rsidR="001D7873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– Staré Mesto</w:t>
      </w:r>
      <w:r w:rsidR="001E2F65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0AD2B6DF" w14:textId="64748750" w:rsidR="006F5057" w:rsidRPr="00AA4619" w:rsidRDefault="006F5057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Vedecký park UK – </w:t>
      </w:r>
      <w:r w:rsidR="001E2F65" w:rsidRPr="00AA4619">
        <w:rPr>
          <w:rFonts w:ascii="Corbel" w:eastAsia="Corbel" w:hAnsi="Corbel" w:cs="Corbel"/>
          <w:color w:val="000000" w:themeColor="text1"/>
          <w:sz w:val="18"/>
          <w:szCs w:val="18"/>
        </w:rPr>
        <w:t>Univerzita Komenského v Bratislave, Vedecký park,  Ilkovičova 8,  841 04 Bratislava 4 ,</w:t>
      </w:r>
    </w:p>
    <w:p w14:paraId="50BE2DE1" w14:textId="657804DB" w:rsidR="006F5057" w:rsidRPr="00AA4619" w:rsidRDefault="006F5057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Fakulta managementu UK – </w:t>
      </w:r>
      <w:r w:rsidR="00696490" w:rsidRPr="00AA4619">
        <w:rPr>
          <w:rFonts w:ascii="Corbel" w:eastAsia="Corbel" w:hAnsi="Corbel" w:cs="Corbel"/>
          <w:color w:val="000000" w:themeColor="text1"/>
          <w:sz w:val="18"/>
          <w:szCs w:val="18"/>
        </w:rPr>
        <w:t>Univerzita Komenského v Bratislave, Fakulta managementu,  Odbojárov 10 , P.O. Box 95</w:t>
      </w:r>
      <w:r w:rsidR="00053523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  <w:r w:rsidR="00696490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 820 05 Bratislava 25,</w:t>
      </w:r>
    </w:p>
    <w:p w14:paraId="2AF2E0AE" w14:textId="5EB821BA" w:rsidR="006F5057" w:rsidRPr="00AA4619" w:rsidRDefault="006F5057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>Pedagogická fakulta UK –</w:t>
      </w:r>
      <w:r w:rsidR="00053523" w:rsidRPr="00AA4619">
        <w:rPr>
          <w:sz w:val="18"/>
          <w:szCs w:val="18"/>
        </w:rPr>
        <w:t xml:space="preserve"> </w:t>
      </w:r>
      <w:r w:rsidR="00053523" w:rsidRPr="00AA4619">
        <w:rPr>
          <w:rFonts w:ascii="Corbel" w:eastAsia="Corbel" w:hAnsi="Corbel" w:cs="Corbel"/>
          <w:color w:val="000000" w:themeColor="text1"/>
          <w:sz w:val="18"/>
          <w:szCs w:val="18"/>
        </w:rPr>
        <w:t>Univerzita Komenského v Bratislave, Pedagogická fakulta</w:t>
      </w:r>
      <w:r w:rsidR="00730A10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  <w:r w:rsidR="00053523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 Račianska 59</w:t>
      </w:r>
      <w:r w:rsidR="00730A10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  <w:r w:rsidR="00053523"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 813 34 Bratislava,</w:t>
      </w:r>
    </w:p>
    <w:p w14:paraId="42A2367F" w14:textId="2B6889A0" w:rsidR="006F5057" w:rsidRPr="00AA4619" w:rsidRDefault="006F5057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Farmaceutická fakulta UK – </w:t>
      </w:r>
      <w:r w:rsidR="00312CF7" w:rsidRPr="00AA4619">
        <w:rPr>
          <w:rFonts w:ascii="Corbel" w:eastAsia="Corbel" w:hAnsi="Corbel" w:cs="Corbel"/>
          <w:color w:val="000000" w:themeColor="text1"/>
          <w:sz w:val="18"/>
          <w:szCs w:val="18"/>
        </w:rPr>
        <w:t>Univerzita Komenského v Bratislave, Farmaceutická fakulta,  Odbojárov 10,  832 32 Bratislava,</w:t>
      </w:r>
    </w:p>
    <w:p w14:paraId="64118452" w14:textId="03493AFC" w:rsidR="006F5057" w:rsidRPr="00AA4619" w:rsidRDefault="006F5057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Lekárska fakulta UK – </w:t>
      </w:r>
      <w:r w:rsidR="00312CF7" w:rsidRPr="00AA4619">
        <w:rPr>
          <w:rFonts w:ascii="Corbel" w:eastAsia="Corbel" w:hAnsi="Corbel" w:cs="Corbel"/>
          <w:color w:val="000000" w:themeColor="text1"/>
          <w:sz w:val="18"/>
          <w:szCs w:val="18"/>
        </w:rPr>
        <w:t>Univerzita Komenského v Bratislave, Lekárska fakulta,  Špitálska 24,  813 72 Bratislava</w:t>
      </w:r>
      <w:r w:rsidR="001F12ED" w:rsidRPr="00AA4619">
        <w:rPr>
          <w:rFonts w:ascii="Corbel" w:eastAsia="Corbel" w:hAnsi="Corbel" w:cs="Corbel"/>
          <w:color w:val="000000" w:themeColor="text1"/>
          <w:sz w:val="18"/>
          <w:szCs w:val="18"/>
        </w:rPr>
        <w:t>,</w:t>
      </w:r>
    </w:p>
    <w:p w14:paraId="0F0E23FF" w14:textId="007428AE" w:rsidR="006F5057" w:rsidRPr="00AA4619" w:rsidRDefault="006F5057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Právnická fakulta UK – </w:t>
      </w:r>
      <w:r w:rsidR="001F12ED" w:rsidRPr="00AA4619">
        <w:rPr>
          <w:rFonts w:ascii="Corbel" w:eastAsia="Corbel" w:hAnsi="Corbel" w:cs="Corbel"/>
          <w:color w:val="000000" w:themeColor="text1"/>
          <w:sz w:val="18"/>
          <w:szCs w:val="18"/>
        </w:rPr>
        <w:t>Univerzita Komenského v Bratislave, Právnická fakulta,  Šafárikovo nám. 6,  P.O.BOX 313,  810 00 Bratislava,</w:t>
      </w:r>
    </w:p>
    <w:p w14:paraId="2C8797D3" w14:textId="3FC8410B" w:rsidR="006F5057" w:rsidRPr="00AA4619" w:rsidRDefault="006F5057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Filozofická fakulta UK – </w:t>
      </w:r>
      <w:r w:rsidR="005970EB" w:rsidRPr="00AA4619">
        <w:rPr>
          <w:rFonts w:ascii="Corbel" w:eastAsia="Corbel" w:hAnsi="Corbel" w:cs="Corbel"/>
          <w:color w:val="000000" w:themeColor="text1"/>
          <w:sz w:val="18"/>
          <w:szCs w:val="18"/>
        </w:rPr>
        <w:t>Univerzita Komenského v Bratislave, Filozofická fakulta , Gondova 2,  814 99 Bratislava,</w:t>
      </w:r>
    </w:p>
    <w:p w14:paraId="68D8373E" w14:textId="2CE3F204" w:rsidR="006F5057" w:rsidRPr="00AA4619" w:rsidRDefault="006F5057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Prírodovedecká fakulta UK – </w:t>
      </w:r>
      <w:r w:rsidR="006E08E3" w:rsidRPr="00AA4619">
        <w:rPr>
          <w:rFonts w:ascii="Corbel" w:eastAsia="Corbel" w:hAnsi="Corbel" w:cs="Corbel"/>
          <w:color w:val="000000" w:themeColor="text1"/>
          <w:sz w:val="18"/>
          <w:szCs w:val="18"/>
        </w:rPr>
        <w:t>Univerzita Komenského v Bratislave, Prírodovedecká fakulta,  Ilkovičova 6, Mlynská dolina  842 15, Bratislava,</w:t>
      </w:r>
    </w:p>
    <w:p w14:paraId="49CC2B33" w14:textId="495DC1E3" w:rsidR="006F5057" w:rsidRPr="00AA4619" w:rsidRDefault="006F5057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Fakulta telesnej výchovy a športu UK – </w:t>
      </w:r>
      <w:r w:rsidR="00D37151" w:rsidRPr="00AA4619">
        <w:rPr>
          <w:rFonts w:ascii="Corbel" w:eastAsia="Corbel" w:hAnsi="Corbel" w:cs="Corbel"/>
          <w:color w:val="000000" w:themeColor="text1"/>
          <w:sz w:val="18"/>
          <w:szCs w:val="18"/>
        </w:rPr>
        <w:t>Univerzita Komenského v Bratislave, Fakulta telesnej výchovy a športu,  Nábr. Arm. gen. L. Svobodu 9,  814 69 Bratislava,</w:t>
      </w:r>
    </w:p>
    <w:p w14:paraId="38A23006" w14:textId="7D2F0F8F" w:rsidR="006F5057" w:rsidRPr="00AA4619" w:rsidRDefault="006F5057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Jesseniova lekárska fakulta UK – </w:t>
      </w:r>
      <w:r w:rsidR="00953525" w:rsidRPr="00AA4619">
        <w:rPr>
          <w:rFonts w:ascii="Corbel" w:eastAsia="Corbel" w:hAnsi="Corbel" w:cs="Corbel"/>
          <w:color w:val="000000" w:themeColor="text1"/>
          <w:sz w:val="18"/>
          <w:szCs w:val="18"/>
        </w:rPr>
        <w:t>Univerzita Komenského v Bratislave, Jesseniova lekárska fakulta v Martine,</w:t>
      </w:r>
      <w:r w:rsidR="00953525" w:rsidRPr="00AA4619">
        <w:rPr>
          <w:rFonts w:ascii="Corbel" w:eastAsia="Corbel" w:hAnsi="Corbel" w:cs="Corbel"/>
          <w:color w:val="000000" w:themeColor="text1"/>
          <w:sz w:val="18"/>
          <w:szCs w:val="18"/>
        </w:rPr>
        <w:br/>
        <w:t>Malá Hora 10701/4A, 036 01 Martin,</w:t>
      </w:r>
    </w:p>
    <w:p w14:paraId="4119309E" w14:textId="72D7517B" w:rsidR="006F5057" w:rsidRPr="00AA4619" w:rsidRDefault="006F5057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Fakulta matematiky, fyziky a informatiky UK – </w:t>
      </w:r>
      <w:r w:rsidR="004A5A1F" w:rsidRPr="00AA4619">
        <w:rPr>
          <w:rFonts w:ascii="Corbel" w:eastAsia="Corbel" w:hAnsi="Corbel" w:cs="Corbel"/>
          <w:color w:val="000000" w:themeColor="text1"/>
          <w:sz w:val="18"/>
          <w:szCs w:val="18"/>
        </w:rPr>
        <w:t>Univerzita Komenského v Bratislave, Fakulta matematiky, fyziky a informatiky,  Mlynská dolina F2-23,  842 48 Bratislava,</w:t>
      </w:r>
    </w:p>
    <w:p w14:paraId="7E6B0073" w14:textId="4414F3BC" w:rsidR="006F5057" w:rsidRPr="00AA4619" w:rsidRDefault="006F5057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eastAsia="Corbel" w:hAnsi="Corbel" w:cs="Corbel"/>
          <w:color w:val="000000" w:themeColor="text1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Rímskokatolícka cyrilometodská bohoslovecká fakulta UK a Kňazský seminár Nitra – </w:t>
      </w:r>
      <w:r w:rsidR="004A5A1F" w:rsidRPr="00AA4619">
        <w:rPr>
          <w:rFonts w:ascii="Corbel" w:eastAsia="Corbel" w:hAnsi="Corbel" w:cs="Corbel"/>
          <w:color w:val="000000" w:themeColor="text1"/>
          <w:sz w:val="18"/>
          <w:szCs w:val="18"/>
        </w:rPr>
        <w:t>Univerzita Komenského v Bratislave,  Rímskokatolícka cyrilometodská bohoslovecká fakulta, Kapitulská 26,  814 58  Bratislava 1,</w:t>
      </w:r>
    </w:p>
    <w:p w14:paraId="69FD40EC" w14:textId="3C70215C" w:rsidR="006F5057" w:rsidRPr="00AA4619" w:rsidRDefault="006F5057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Evanjelická bohoslovecká fakulta UK – </w:t>
      </w:r>
      <w:r w:rsidR="00F757AD" w:rsidRPr="00AA4619">
        <w:rPr>
          <w:rFonts w:ascii="Corbel" w:eastAsia="Corbel" w:hAnsi="Corbel" w:cs="Corbel"/>
          <w:color w:val="000000" w:themeColor="text1"/>
          <w:sz w:val="18"/>
          <w:szCs w:val="18"/>
        </w:rPr>
        <w:t>Univerzita Komenského v Bratislave, Evanjelická bohoslovecká fakulta, Bartókova 8,  811 02 Bratislava,</w:t>
      </w:r>
    </w:p>
    <w:p w14:paraId="33B09565" w14:textId="34BCA50F" w:rsidR="006F5057" w:rsidRPr="00AA4619" w:rsidRDefault="006F5057" w:rsidP="00851DC5">
      <w:pPr>
        <w:pStyle w:val="Odsekzoznamu"/>
        <w:numPr>
          <w:ilvl w:val="0"/>
          <w:numId w:val="18"/>
        </w:numPr>
        <w:spacing w:after="0" w:line="360" w:lineRule="auto"/>
        <w:jc w:val="both"/>
        <w:rPr>
          <w:rFonts w:ascii="Corbel" w:hAnsi="Corbel"/>
          <w:sz w:val="18"/>
          <w:szCs w:val="18"/>
        </w:rPr>
      </w:pPr>
      <w:r w:rsidRPr="00AA4619">
        <w:rPr>
          <w:rFonts w:ascii="Corbel" w:eastAsia="Corbel" w:hAnsi="Corbel" w:cs="Corbel"/>
          <w:color w:val="000000" w:themeColor="text1"/>
          <w:sz w:val="18"/>
          <w:szCs w:val="18"/>
        </w:rPr>
        <w:t xml:space="preserve">Fakulta sociálnych a ekonomických vied UK – </w:t>
      </w:r>
      <w:r w:rsidR="00D06992" w:rsidRPr="00AA4619">
        <w:rPr>
          <w:rFonts w:ascii="Corbel" w:eastAsia="Corbel" w:hAnsi="Corbel" w:cs="Corbel"/>
          <w:color w:val="000000" w:themeColor="text1"/>
          <w:sz w:val="18"/>
          <w:szCs w:val="18"/>
        </w:rPr>
        <w:t>Univerzita Komenského v Bratislave, Fakulta sociálnych a ekonomických vied,  Mlynské Luhy 4,  821 05  Bratislava.</w:t>
      </w:r>
    </w:p>
    <w:sectPr w:rsidR="006F5057" w:rsidRPr="00AA4619" w:rsidSect="006A0E11">
      <w:headerReference w:type="default" r:id="rId11"/>
      <w:footerReference w:type="default" r:id="rId12"/>
      <w:footerReference w:type="first" r:id="rId13"/>
      <w:pgSz w:w="11906" w:h="16838"/>
      <w:pgMar w:top="1134" w:right="1133" w:bottom="1843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A9826" w14:textId="77777777" w:rsidR="00F95D99" w:rsidRDefault="00F95D99" w:rsidP="00224250">
      <w:pPr>
        <w:spacing w:after="0" w:line="240" w:lineRule="auto"/>
      </w:pPr>
      <w:r>
        <w:separator/>
      </w:r>
    </w:p>
  </w:endnote>
  <w:endnote w:type="continuationSeparator" w:id="0">
    <w:p w14:paraId="450FA4FF" w14:textId="77777777" w:rsidR="00F95D99" w:rsidRDefault="00F95D99" w:rsidP="00224250">
      <w:pPr>
        <w:spacing w:after="0" w:line="240" w:lineRule="auto"/>
      </w:pPr>
      <w:r>
        <w:continuationSeparator/>
      </w:r>
    </w:p>
  </w:endnote>
  <w:endnote w:type="continuationNotice" w:id="1">
    <w:p w14:paraId="34A69421" w14:textId="77777777" w:rsidR="00F95D99" w:rsidRDefault="00F95D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60"/>
      <w:gridCol w:w="2845"/>
      <w:gridCol w:w="2921"/>
    </w:tblGrid>
    <w:tr w:rsidR="00164B87" w:rsidRPr="00AA3035" w14:paraId="18A3CE35" w14:textId="77777777" w:rsidTr="00A859AF">
      <w:trPr>
        <w:trHeight w:val="567"/>
      </w:trPr>
      <w:tc>
        <w:tcPr>
          <w:tcW w:w="3260" w:type="dxa"/>
          <w:shd w:val="clear" w:color="auto" w:fill="auto"/>
          <w:vAlign w:val="center"/>
        </w:tcPr>
        <w:p w14:paraId="32191A7F" w14:textId="66F02741" w:rsidR="00164B87" w:rsidRPr="006C7C57" w:rsidRDefault="006E2CC8" w:rsidP="00164B87">
          <w:pPr>
            <w:pStyle w:val="Patkavlavo"/>
            <w:rPr>
              <w:rFonts w:cs="Times New Roman (Body CS)"/>
              <w14:ligatures w14:val="standard"/>
            </w:rPr>
          </w:pPr>
          <w:r>
            <w:rPr>
              <w:rFonts w:cs="Times New Roman (Body CS)"/>
              <w14:ligatures w14:val="standard"/>
            </w:rPr>
            <w:t>Opis predmetu zákazky</w:t>
          </w:r>
        </w:p>
      </w:tc>
      <w:tc>
        <w:tcPr>
          <w:tcW w:w="2845" w:type="dxa"/>
          <w:shd w:val="clear" w:color="auto" w:fill="auto"/>
          <w:vAlign w:val="center"/>
        </w:tcPr>
        <w:p w14:paraId="081A479E" w14:textId="77777777" w:rsidR="00164B87" w:rsidRPr="00AA3035" w:rsidRDefault="00164B87" w:rsidP="00164B87">
          <w:pPr>
            <w:tabs>
              <w:tab w:val="center" w:pos="1742"/>
            </w:tabs>
            <w:spacing w:line="276" w:lineRule="auto"/>
            <w:jc w:val="center"/>
            <w:rPr>
              <w:rFonts w:ascii="Corbel" w:hAnsi="Corbel"/>
            </w:rPr>
          </w:pPr>
          <w:r w:rsidRPr="00AA3035">
            <w:rPr>
              <w:rFonts w:ascii="Corbel" w:hAnsi="Corbel"/>
              <w:noProof/>
            </w:rPr>
            <w:drawing>
              <wp:inline distT="0" distB="0" distL="0" distR="0" wp14:anchorId="5F2A7E06" wp14:editId="7C31A3E9">
                <wp:extent cx="540000" cy="540000"/>
                <wp:effectExtent l="0" t="0" r="6350" b="6350"/>
                <wp:docPr id="1513066459" name="Obrázok 1513066459" descr="Shap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 descr="Shape&#10;&#10;Description automatically generated with low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1" w:type="dxa"/>
          <w:shd w:val="clear" w:color="auto" w:fill="auto"/>
          <w:vAlign w:val="center"/>
        </w:tcPr>
        <w:p w14:paraId="733A24D4" w14:textId="0671B102" w:rsidR="00164B87" w:rsidRPr="006C7C57" w:rsidRDefault="00164B87" w:rsidP="00164B87">
          <w:pPr>
            <w:pStyle w:val="Patkavpravo"/>
          </w:pPr>
          <w:r w:rsidRPr="006C7C57">
            <w:t>www.uniba.sk</w:t>
          </w:r>
          <w:r w:rsidR="42E004CF">
            <w:t xml:space="preserve"> </w:t>
          </w:r>
        </w:p>
      </w:tc>
    </w:tr>
  </w:tbl>
  <w:p w14:paraId="5209B7E5" w14:textId="292BDFDC" w:rsidR="4BCE889D" w:rsidRPr="006E2CC8" w:rsidRDefault="00164B87" w:rsidP="006E2CC8">
    <w:pPr>
      <w:pStyle w:val="Pta"/>
      <w:tabs>
        <w:tab w:val="clear" w:pos="4536"/>
        <w:tab w:val="center" w:pos="4513"/>
      </w:tabs>
      <w:ind w:left="9550"/>
      <w:jc w:val="right"/>
      <w:rPr>
        <w:rFonts w:ascii="Corbel" w:hAnsi="Corbel"/>
        <w:sz w:val="16"/>
        <w:szCs w:val="16"/>
      </w:rPr>
    </w:pPr>
    <w:r w:rsidRPr="006E2CC8">
      <w:rPr>
        <w:rFonts w:ascii="Corbel" w:hAnsi="Corbel"/>
        <w:sz w:val="16"/>
        <w:szCs w:val="16"/>
      </w:rPr>
      <w:tab/>
    </w:r>
    <w:r w:rsidR="00F20DCF" w:rsidRPr="006E2CC8">
      <w:rPr>
        <w:rFonts w:ascii="Corbel" w:hAnsi="Corbel"/>
        <w:sz w:val="16"/>
        <w:szCs w:val="16"/>
      </w:rPr>
      <w:fldChar w:fldCharType="begin"/>
    </w:r>
    <w:r w:rsidR="00F20DCF" w:rsidRPr="006E2CC8">
      <w:rPr>
        <w:rFonts w:ascii="Corbel" w:hAnsi="Corbel"/>
        <w:sz w:val="16"/>
        <w:szCs w:val="16"/>
      </w:rPr>
      <w:instrText>PAGE   \* MERGEFORMAT</w:instrText>
    </w:r>
    <w:r w:rsidR="00F20DCF" w:rsidRPr="006E2CC8">
      <w:rPr>
        <w:rFonts w:ascii="Corbel" w:hAnsi="Corbel"/>
        <w:sz w:val="16"/>
        <w:szCs w:val="16"/>
      </w:rPr>
      <w:fldChar w:fldCharType="separate"/>
    </w:r>
    <w:r w:rsidR="00F20DCF" w:rsidRPr="006E2CC8">
      <w:rPr>
        <w:rFonts w:ascii="Corbel" w:hAnsi="Corbel"/>
        <w:sz w:val="16"/>
        <w:szCs w:val="16"/>
      </w:rPr>
      <w:t>1</w:t>
    </w:r>
    <w:r w:rsidR="00F20DCF" w:rsidRPr="006E2CC8">
      <w:rPr>
        <w:rFonts w:ascii="Corbel" w:hAnsi="Corbel"/>
        <w:sz w:val="16"/>
        <w:szCs w:val="16"/>
      </w:rPr>
      <w:fldChar w:fldCharType="end"/>
    </w:r>
  </w:p>
  <w:p w14:paraId="2347FC67" w14:textId="77777777" w:rsidR="00224250" w:rsidRDefault="002242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81E4303" w14:paraId="614E58C8" w14:textId="77777777" w:rsidTr="581E4303">
      <w:trPr>
        <w:trHeight w:val="300"/>
      </w:trPr>
      <w:tc>
        <w:tcPr>
          <w:tcW w:w="3005" w:type="dxa"/>
        </w:tcPr>
        <w:p w14:paraId="3564348A" w14:textId="5199D90B" w:rsidR="581E4303" w:rsidRDefault="581E4303" w:rsidP="581E4303">
          <w:pPr>
            <w:pStyle w:val="Hlavika"/>
            <w:ind w:left="-115"/>
          </w:pPr>
        </w:p>
      </w:tc>
      <w:tc>
        <w:tcPr>
          <w:tcW w:w="3005" w:type="dxa"/>
        </w:tcPr>
        <w:p w14:paraId="068938B2" w14:textId="79BFD3E1" w:rsidR="581E4303" w:rsidRDefault="581E4303" w:rsidP="581E4303">
          <w:pPr>
            <w:pStyle w:val="Hlavika"/>
            <w:jc w:val="center"/>
          </w:pPr>
        </w:p>
      </w:tc>
      <w:tc>
        <w:tcPr>
          <w:tcW w:w="3005" w:type="dxa"/>
        </w:tcPr>
        <w:p w14:paraId="7BF77461" w14:textId="551A0B38" w:rsidR="581E4303" w:rsidRDefault="581E4303" w:rsidP="581E4303">
          <w:pPr>
            <w:pStyle w:val="Hlavika"/>
            <w:ind w:right="-115"/>
            <w:jc w:val="right"/>
          </w:pPr>
        </w:p>
      </w:tc>
    </w:tr>
  </w:tbl>
  <w:p w14:paraId="29BA1EB9" w14:textId="727841F6" w:rsidR="581E4303" w:rsidRDefault="581E4303" w:rsidP="581E430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3B9E7" w14:textId="77777777" w:rsidR="00F95D99" w:rsidRDefault="00F95D99" w:rsidP="00224250">
      <w:pPr>
        <w:spacing w:after="0" w:line="240" w:lineRule="auto"/>
      </w:pPr>
      <w:r>
        <w:separator/>
      </w:r>
    </w:p>
  </w:footnote>
  <w:footnote w:type="continuationSeparator" w:id="0">
    <w:p w14:paraId="73122FBA" w14:textId="77777777" w:rsidR="00F95D99" w:rsidRDefault="00F95D99" w:rsidP="00224250">
      <w:pPr>
        <w:spacing w:after="0" w:line="240" w:lineRule="auto"/>
      </w:pPr>
      <w:r>
        <w:continuationSeparator/>
      </w:r>
    </w:p>
  </w:footnote>
  <w:footnote w:type="continuationNotice" w:id="1">
    <w:p w14:paraId="5DD00D70" w14:textId="77777777" w:rsidR="00F95D99" w:rsidRDefault="00F95D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805F5" w14:textId="77777777" w:rsidR="006A0E11" w:rsidRDefault="006A0E11" w:rsidP="006A0E11">
    <w:pPr>
      <w:spacing w:after="268" w:line="247" w:lineRule="auto"/>
      <w:ind w:firstLine="209"/>
      <w:jc w:val="center"/>
      <w:rPr>
        <w:rFonts w:ascii="Corbel" w:eastAsia="Corbel" w:hAnsi="Corbel" w:cs="Calibri"/>
        <w:color w:val="000000" w:themeColor="text1"/>
        <w:sz w:val="18"/>
        <w:szCs w:val="18"/>
      </w:rPr>
    </w:pPr>
  </w:p>
  <w:p w14:paraId="4DC6DC3C" w14:textId="0FD3015D" w:rsidR="006A0E11" w:rsidRPr="00AA4619" w:rsidRDefault="006A0E11" w:rsidP="006A0E11">
    <w:pPr>
      <w:spacing w:after="268" w:line="247" w:lineRule="auto"/>
      <w:ind w:firstLine="209"/>
      <w:jc w:val="right"/>
      <w:rPr>
        <w:rFonts w:ascii="Corbel" w:eastAsia="Corbel" w:hAnsi="Corbel" w:cs="Calibri"/>
        <w:color w:val="000000" w:themeColor="text1"/>
        <w:sz w:val="18"/>
        <w:szCs w:val="18"/>
      </w:rPr>
    </w:pPr>
    <w:r w:rsidRPr="00AA4619">
      <w:rPr>
        <w:rFonts w:ascii="Corbel" w:eastAsia="Corbel" w:hAnsi="Corbel" w:cs="Calibri"/>
        <w:color w:val="000000" w:themeColor="text1"/>
        <w:sz w:val="18"/>
        <w:szCs w:val="18"/>
      </w:rPr>
      <w:t>Príloha č.1a  - Opis predmetu zákazky k zmluve o dielo („must have“ požiadavky)</w:t>
    </w:r>
  </w:p>
  <w:p w14:paraId="31948B12" w14:textId="5383CD3D" w:rsidR="000333CD" w:rsidRPr="006A0E11" w:rsidRDefault="000333CD" w:rsidP="006A0E1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478A5"/>
    <w:multiLevelType w:val="hybridMultilevel"/>
    <w:tmpl w:val="62D033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92878"/>
    <w:multiLevelType w:val="hybridMultilevel"/>
    <w:tmpl w:val="998E7120"/>
    <w:lvl w:ilvl="0" w:tplc="041B0017">
      <w:start w:val="1"/>
      <w:numFmt w:val="lowerLetter"/>
      <w:lvlText w:val="%1)"/>
      <w:lvlJc w:val="left"/>
      <w:pPr>
        <w:ind w:left="929" w:hanging="360"/>
      </w:pPr>
    </w:lvl>
    <w:lvl w:ilvl="1" w:tplc="041B0019" w:tentative="1">
      <w:start w:val="1"/>
      <w:numFmt w:val="lowerLetter"/>
      <w:lvlText w:val="%2."/>
      <w:lvlJc w:val="left"/>
      <w:pPr>
        <w:ind w:left="1649" w:hanging="360"/>
      </w:pPr>
    </w:lvl>
    <w:lvl w:ilvl="2" w:tplc="041B001B" w:tentative="1">
      <w:start w:val="1"/>
      <w:numFmt w:val="lowerRoman"/>
      <w:lvlText w:val="%3."/>
      <w:lvlJc w:val="right"/>
      <w:pPr>
        <w:ind w:left="2369" w:hanging="180"/>
      </w:pPr>
    </w:lvl>
    <w:lvl w:ilvl="3" w:tplc="041B000F" w:tentative="1">
      <w:start w:val="1"/>
      <w:numFmt w:val="decimal"/>
      <w:lvlText w:val="%4."/>
      <w:lvlJc w:val="left"/>
      <w:pPr>
        <w:ind w:left="3089" w:hanging="360"/>
      </w:pPr>
    </w:lvl>
    <w:lvl w:ilvl="4" w:tplc="041B0019" w:tentative="1">
      <w:start w:val="1"/>
      <w:numFmt w:val="lowerLetter"/>
      <w:lvlText w:val="%5."/>
      <w:lvlJc w:val="left"/>
      <w:pPr>
        <w:ind w:left="3809" w:hanging="360"/>
      </w:pPr>
    </w:lvl>
    <w:lvl w:ilvl="5" w:tplc="041B001B" w:tentative="1">
      <w:start w:val="1"/>
      <w:numFmt w:val="lowerRoman"/>
      <w:lvlText w:val="%6."/>
      <w:lvlJc w:val="right"/>
      <w:pPr>
        <w:ind w:left="4529" w:hanging="180"/>
      </w:pPr>
    </w:lvl>
    <w:lvl w:ilvl="6" w:tplc="041B000F" w:tentative="1">
      <w:start w:val="1"/>
      <w:numFmt w:val="decimal"/>
      <w:lvlText w:val="%7."/>
      <w:lvlJc w:val="left"/>
      <w:pPr>
        <w:ind w:left="5249" w:hanging="360"/>
      </w:pPr>
    </w:lvl>
    <w:lvl w:ilvl="7" w:tplc="041B0019" w:tentative="1">
      <w:start w:val="1"/>
      <w:numFmt w:val="lowerLetter"/>
      <w:lvlText w:val="%8."/>
      <w:lvlJc w:val="left"/>
      <w:pPr>
        <w:ind w:left="5969" w:hanging="360"/>
      </w:pPr>
    </w:lvl>
    <w:lvl w:ilvl="8" w:tplc="041B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2" w15:restartNumberingAfterBreak="0">
    <w:nsid w:val="124B704D"/>
    <w:multiLevelType w:val="hybridMultilevel"/>
    <w:tmpl w:val="9934E7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05F07"/>
    <w:multiLevelType w:val="hybridMultilevel"/>
    <w:tmpl w:val="76F648A0"/>
    <w:lvl w:ilvl="0" w:tplc="06EE1908">
      <w:start w:val="2"/>
      <w:numFmt w:val="bullet"/>
      <w:lvlText w:val="-"/>
      <w:lvlJc w:val="left"/>
      <w:pPr>
        <w:ind w:left="2136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2856" w:hanging="360"/>
      </w:pPr>
    </w:lvl>
    <w:lvl w:ilvl="2" w:tplc="FFFFFFFF" w:tentative="1">
      <w:start w:val="1"/>
      <w:numFmt w:val="lowerRoman"/>
      <w:lvlText w:val="%3."/>
      <w:lvlJc w:val="right"/>
      <w:pPr>
        <w:ind w:left="3576" w:hanging="180"/>
      </w:pPr>
    </w:lvl>
    <w:lvl w:ilvl="3" w:tplc="FFFFFFFF" w:tentative="1">
      <w:start w:val="1"/>
      <w:numFmt w:val="decimal"/>
      <w:lvlText w:val="%4."/>
      <w:lvlJc w:val="left"/>
      <w:pPr>
        <w:ind w:left="4296" w:hanging="360"/>
      </w:pPr>
    </w:lvl>
    <w:lvl w:ilvl="4" w:tplc="FFFFFFFF" w:tentative="1">
      <w:start w:val="1"/>
      <w:numFmt w:val="lowerLetter"/>
      <w:lvlText w:val="%5."/>
      <w:lvlJc w:val="left"/>
      <w:pPr>
        <w:ind w:left="5016" w:hanging="360"/>
      </w:pPr>
    </w:lvl>
    <w:lvl w:ilvl="5" w:tplc="FFFFFFFF" w:tentative="1">
      <w:start w:val="1"/>
      <w:numFmt w:val="lowerRoman"/>
      <w:lvlText w:val="%6."/>
      <w:lvlJc w:val="right"/>
      <w:pPr>
        <w:ind w:left="5736" w:hanging="180"/>
      </w:pPr>
    </w:lvl>
    <w:lvl w:ilvl="6" w:tplc="FFFFFFFF" w:tentative="1">
      <w:start w:val="1"/>
      <w:numFmt w:val="decimal"/>
      <w:lvlText w:val="%7."/>
      <w:lvlJc w:val="left"/>
      <w:pPr>
        <w:ind w:left="6456" w:hanging="360"/>
      </w:pPr>
    </w:lvl>
    <w:lvl w:ilvl="7" w:tplc="FFFFFFFF" w:tentative="1">
      <w:start w:val="1"/>
      <w:numFmt w:val="lowerLetter"/>
      <w:lvlText w:val="%8."/>
      <w:lvlJc w:val="left"/>
      <w:pPr>
        <w:ind w:left="7176" w:hanging="360"/>
      </w:pPr>
    </w:lvl>
    <w:lvl w:ilvl="8" w:tplc="FFFFFFFF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1CEC51AD"/>
    <w:multiLevelType w:val="hybridMultilevel"/>
    <w:tmpl w:val="64CC69FE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D190578"/>
    <w:multiLevelType w:val="hybridMultilevel"/>
    <w:tmpl w:val="8B40821A"/>
    <w:lvl w:ilvl="0" w:tplc="7FC088B2">
      <w:start w:val="1"/>
      <w:numFmt w:val="upperRoman"/>
      <w:lvlText w:val="%1."/>
      <w:lvlJc w:val="left"/>
      <w:pPr>
        <w:ind w:left="929" w:hanging="720"/>
      </w:pPr>
      <w:rPr>
        <w:rFonts w:ascii="Corbel" w:eastAsia="Corbel" w:hAnsi="Corbel" w:cs="Corbel" w:hint="default"/>
        <w:color w:val="000000" w:themeColor="text1"/>
      </w:rPr>
    </w:lvl>
    <w:lvl w:ilvl="1" w:tplc="BF2EF38A">
      <w:numFmt w:val="bullet"/>
      <w:lvlText w:val="•"/>
      <w:lvlJc w:val="left"/>
      <w:pPr>
        <w:ind w:left="939" w:hanging="10"/>
      </w:pPr>
      <w:rPr>
        <w:rFonts w:ascii="Corbel" w:eastAsia="Corbel" w:hAnsi="Corbel" w:cs="Corbel" w:hint="default"/>
        <w:color w:val="000000" w:themeColor="text1"/>
      </w:rPr>
    </w:lvl>
    <w:lvl w:ilvl="2" w:tplc="041B001B" w:tentative="1">
      <w:start w:val="1"/>
      <w:numFmt w:val="lowerRoman"/>
      <w:lvlText w:val="%3."/>
      <w:lvlJc w:val="right"/>
      <w:pPr>
        <w:ind w:left="2009" w:hanging="180"/>
      </w:pPr>
    </w:lvl>
    <w:lvl w:ilvl="3" w:tplc="041B000F" w:tentative="1">
      <w:start w:val="1"/>
      <w:numFmt w:val="decimal"/>
      <w:lvlText w:val="%4."/>
      <w:lvlJc w:val="left"/>
      <w:pPr>
        <w:ind w:left="2729" w:hanging="360"/>
      </w:pPr>
    </w:lvl>
    <w:lvl w:ilvl="4" w:tplc="041B0019" w:tentative="1">
      <w:start w:val="1"/>
      <w:numFmt w:val="lowerLetter"/>
      <w:lvlText w:val="%5."/>
      <w:lvlJc w:val="left"/>
      <w:pPr>
        <w:ind w:left="3449" w:hanging="360"/>
      </w:pPr>
    </w:lvl>
    <w:lvl w:ilvl="5" w:tplc="041B001B" w:tentative="1">
      <w:start w:val="1"/>
      <w:numFmt w:val="lowerRoman"/>
      <w:lvlText w:val="%6."/>
      <w:lvlJc w:val="right"/>
      <w:pPr>
        <w:ind w:left="4169" w:hanging="180"/>
      </w:pPr>
    </w:lvl>
    <w:lvl w:ilvl="6" w:tplc="041B000F" w:tentative="1">
      <w:start w:val="1"/>
      <w:numFmt w:val="decimal"/>
      <w:lvlText w:val="%7."/>
      <w:lvlJc w:val="left"/>
      <w:pPr>
        <w:ind w:left="4889" w:hanging="360"/>
      </w:pPr>
    </w:lvl>
    <w:lvl w:ilvl="7" w:tplc="041B0019" w:tentative="1">
      <w:start w:val="1"/>
      <w:numFmt w:val="lowerLetter"/>
      <w:lvlText w:val="%8."/>
      <w:lvlJc w:val="left"/>
      <w:pPr>
        <w:ind w:left="5609" w:hanging="360"/>
      </w:pPr>
    </w:lvl>
    <w:lvl w:ilvl="8" w:tplc="041B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6" w15:restartNumberingAfterBreak="0">
    <w:nsid w:val="1E555FEB"/>
    <w:multiLevelType w:val="hybridMultilevel"/>
    <w:tmpl w:val="EDA46702"/>
    <w:lvl w:ilvl="0" w:tplc="041B0017">
      <w:start w:val="1"/>
      <w:numFmt w:val="lowerLetter"/>
      <w:lvlText w:val="%1)"/>
      <w:lvlJc w:val="left"/>
      <w:pPr>
        <w:ind w:left="929" w:hanging="360"/>
      </w:pPr>
    </w:lvl>
    <w:lvl w:ilvl="1" w:tplc="041B0019" w:tentative="1">
      <w:start w:val="1"/>
      <w:numFmt w:val="lowerLetter"/>
      <w:lvlText w:val="%2."/>
      <w:lvlJc w:val="left"/>
      <w:pPr>
        <w:ind w:left="1649" w:hanging="360"/>
      </w:pPr>
    </w:lvl>
    <w:lvl w:ilvl="2" w:tplc="041B001B" w:tentative="1">
      <w:start w:val="1"/>
      <w:numFmt w:val="lowerRoman"/>
      <w:lvlText w:val="%3."/>
      <w:lvlJc w:val="right"/>
      <w:pPr>
        <w:ind w:left="2369" w:hanging="180"/>
      </w:pPr>
    </w:lvl>
    <w:lvl w:ilvl="3" w:tplc="041B000F" w:tentative="1">
      <w:start w:val="1"/>
      <w:numFmt w:val="decimal"/>
      <w:lvlText w:val="%4."/>
      <w:lvlJc w:val="left"/>
      <w:pPr>
        <w:ind w:left="3089" w:hanging="360"/>
      </w:pPr>
    </w:lvl>
    <w:lvl w:ilvl="4" w:tplc="041B0019" w:tentative="1">
      <w:start w:val="1"/>
      <w:numFmt w:val="lowerLetter"/>
      <w:lvlText w:val="%5."/>
      <w:lvlJc w:val="left"/>
      <w:pPr>
        <w:ind w:left="3809" w:hanging="360"/>
      </w:pPr>
    </w:lvl>
    <w:lvl w:ilvl="5" w:tplc="041B001B" w:tentative="1">
      <w:start w:val="1"/>
      <w:numFmt w:val="lowerRoman"/>
      <w:lvlText w:val="%6."/>
      <w:lvlJc w:val="right"/>
      <w:pPr>
        <w:ind w:left="4529" w:hanging="180"/>
      </w:pPr>
    </w:lvl>
    <w:lvl w:ilvl="6" w:tplc="041B000F" w:tentative="1">
      <w:start w:val="1"/>
      <w:numFmt w:val="decimal"/>
      <w:lvlText w:val="%7."/>
      <w:lvlJc w:val="left"/>
      <w:pPr>
        <w:ind w:left="5249" w:hanging="360"/>
      </w:pPr>
    </w:lvl>
    <w:lvl w:ilvl="7" w:tplc="041B0019" w:tentative="1">
      <w:start w:val="1"/>
      <w:numFmt w:val="lowerLetter"/>
      <w:lvlText w:val="%8."/>
      <w:lvlJc w:val="left"/>
      <w:pPr>
        <w:ind w:left="5969" w:hanging="360"/>
      </w:pPr>
    </w:lvl>
    <w:lvl w:ilvl="8" w:tplc="041B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7" w15:restartNumberingAfterBreak="0">
    <w:nsid w:val="22595745"/>
    <w:multiLevelType w:val="hybridMultilevel"/>
    <w:tmpl w:val="5D7CBC22"/>
    <w:lvl w:ilvl="0" w:tplc="041B0017">
      <w:start w:val="1"/>
      <w:numFmt w:val="lowerLetter"/>
      <w:lvlText w:val="%1)"/>
      <w:lvlJc w:val="left"/>
      <w:pPr>
        <w:ind w:left="929" w:hanging="360"/>
      </w:pPr>
    </w:lvl>
    <w:lvl w:ilvl="1" w:tplc="041B0019" w:tentative="1">
      <w:start w:val="1"/>
      <w:numFmt w:val="lowerLetter"/>
      <w:lvlText w:val="%2."/>
      <w:lvlJc w:val="left"/>
      <w:pPr>
        <w:ind w:left="1649" w:hanging="360"/>
      </w:pPr>
    </w:lvl>
    <w:lvl w:ilvl="2" w:tplc="041B001B" w:tentative="1">
      <w:start w:val="1"/>
      <w:numFmt w:val="lowerRoman"/>
      <w:lvlText w:val="%3."/>
      <w:lvlJc w:val="right"/>
      <w:pPr>
        <w:ind w:left="2369" w:hanging="180"/>
      </w:pPr>
    </w:lvl>
    <w:lvl w:ilvl="3" w:tplc="041B000F" w:tentative="1">
      <w:start w:val="1"/>
      <w:numFmt w:val="decimal"/>
      <w:lvlText w:val="%4."/>
      <w:lvlJc w:val="left"/>
      <w:pPr>
        <w:ind w:left="3089" w:hanging="360"/>
      </w:pPr>
    </w:lvl>
    <w:lvl w:ilvl="4" w:tplc="041B0019" w:tentative="1">
      <w:start w:val="1"/>
      <w:numFmt w:val="lowerLetter"/>
      <w:lvlText w:val="%5."/>
      <w:lvlJc w:val="left"/>
      <w:pPr>
        <w:ind w:left="3809" w:hanging="360"/>
      </w:pPr>
    </w:lvl>
    <w:lvl w:ilvl="5" w:tplc="041B001B" w:tentative="1">
      <w:start w:val="1"/>
      <w:numFmt w:val="lowerRoman"/>
      <w:lvlText w:val="%6."/>
      <w:lvlJc w:val="right"/>
      <w:pPr>
        <w:ind w:left="4529" w:hanging="180"/>
      </w:pPr>
    </w:lvl>
    <w:lvl w:ilvl="6" w:tplc="041B000F" w:tentative="1">
      <w:start w:val="1"/>
      <w:numFmt w:val="decimal"/>
      <w:lvlText w:val="%7."/>
      <w:lvlJc w:val="left"/>
      <w:pPr>
        <w:ind w:left="5249" w:hanging="360"/>
      </w:pPr>
    </w:lvl>
    <w:lvl w:ilvl="7" w:tplc="041B0019" w:tentative="1">
      <w:start w:val="1"/>
      <w:numFmt w:val="lowerLetter"/>
      <w:lvlText w:val="%8."/>
      <w:lvlJc w:val="left"/>
      <w:pPr>
        <w:ind w:left="5969" w:hanging="360"/>
      </w:pPr>
    </w:lvl>
    <w:lvl w:ilvl="8" w:tplc="041B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8" w15:restartNumberingAfterBreak="0">
    <w:nsid w:val="2ADD193E"/>
    <w:multiLevelType w:val="hybridMultilevel"/>
    <w:tmpl w:val="55FC325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297CCB1E">
      <w:start w:val="1"/>
      <w:numFmt w:val="bullet"/>
      <w:lvlText w:val="-"/>
      <w:lvlJc w:val="left"/>
      <w:pPr>
        <w:ind w:left="1649" w:hanging="360"/>
      </w:pPr>
      <w:rPr>
        <w:rFonts w:ascii="Corbel" w:eastAsia="Corbel" w:hAnsi="Corbel" w:cs="Corbel" w:hint="default"/>
        <w:color w:val="000000" w:themeColor="text1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F13C7"/>
    <w:multiLevelType w:val="hybridMultilevel"/>
    <w:tmpl w:val="E9782E4A"/>
    <w:lvl w:ilvl="0" w:tplc="041B0017">
      <w:start w:val="1"/>
      <w:numFmt w:val="lowerLetter"/>
      <w:lvlText w:val="%1)"/>
      <w:lvlJc w:val="left"/>
      <w:pPr>
        <w:ind w:left="971" w:hanging="360"/>
      </w:pPr>
    </w:lvl>
    <w:lvl w:ilvl="1" w:tplc="041B0019" w:tentative="1">
      <w:start w:val="1"/>
      <w:numFmt w:val="lowerLetter"/>
      <w:lvlText w:val="%2."/>
      <w:lvlJc w:val="left"/>
      <w:pPr>
        <w:ind w:left="1691" w:hanging="360"/>
      </w:pPr>
    </w:lvl>
    <w:lvl w:ilvl="2" w:tplc="041B001B" w:tentative="1">
      <w:start w:val="1"/>
      <w:numFmt w:val="lowerRoman"/>
      <w:lvlText w:val="%3."/>
      <w:lvlJc w:val="right"/>
      <w:pPr>
        <w:ind w:left="2411" w:hanging="180"/>
      </w:pPr>
    </w:lvl>
    <w:lvl w:ilvl="3" w:tplc="041B000F" w:tentative="1">
      <w:start w:val="1"/>
      <w:numFmt w:val="decimal"/>
      <w:lvlText w:val="%4."/>
      <w:lvlJc w:val="left"/>
      <w:pPr>
        <w:ind w:left="3131" w:hanging="360"/>
      </w:pPr>
    </w:lvl>
    <w:lvl w:ilvl="4" w:tplc="041B0019" w:tentative="1">
      <w:start w:val="1"/>
      <w:numFmt w:val="lowerLetter"/>
      <w:lvlText w:val="%5."/>
      <w:lvlJc w:val="left"/>
      <w:pPr>
        <w:ind w:left="3851" w:hanging="360"/>
      </w:pPr>
    </w:lvl>
    <w:lvl w:ilvl="5" w:tplc="041B001B" w:tentative="1">
      <w:start w:val="1"/>
      <w:numFmt w:val="lowerRoman"/>
      <w:lvlText w:val="%6."/>
      <w:lvlJc w:val="right"/>
      <w:pPr>
        <w:ind w:left="4571" w:hanging="180"/>
      </w:pPr>
    </w:lvl>
    <w:lvl w:ilvl="6" w:tplc="041B000F" w:tentative="1">
      <w:start w:val="1"/>
      <w:numFmt w:val="decimal"/>
      <w:lvlText w:val="%7."/>
      <w:lvlJc w:val="left"/>
      <w:pPr>
        <w:ind w:left="5291" w:hanging="360"/>
      </w:pPr>
    </w:lvl>
    <w:lvl w:ilvl="7" w:tplc="041B0019" w:tentative="1">
      <w:start w:val="1"/>
      <w:numFmt w:val="lowerLetter"/>
      <w:lvlText w:val="%8."/>
      <w:lvlJc w:val="left"/>
      <w:pPr>
        <w:ind w:left="6011" w:hanging="360"/>
      </w:pPr>
    </w:lvl>
    <w:lvl w:ilvl="8" w:tplc="041B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10" w15:restartNumberingAfterBreak="0">
    <w:nsid w:val="33B021E1"/>
    <w:multiLevelType w:val="hybridMultilevel"/>
    <w:tmpl w:val="0434983C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18C5B06"/>
    <w:multiLevelType w:val="hybridMultilevel"/>
    <w:tmpl w:val="7D548476"/>
    <w:lvl w:ilvl="0" w:tplc="041B0017">
      <w:start w:val="1"/>
      <w:numFmt w:val="lowerLetter"/>
      <w:lvlText w:val="%1)"/>
      <w:lvlJc w:val="left"/>
      <w:pPr>
        <w:ind w:left="929" w:hanging="360"/>
      </w:pPr>
    </w:lvl>
    <w:lvl w:ilvl="1" w:tplc="041B0019" w:tentative="1">
      <w:start w:val="1"/>
      <w:numFmt w:val="lowerLetter"/>
      <w:lvlText w:val="%2."/>
      <w:lvlJc w:val="left"/>
      <w:pPr>
        <w:ind w:left="1649" w:hanging="360"/>
      </w:pPr>
    </w:lvl>
    <w:lvl w:ilvl="2" w:tplc="041B001B" w:tentative="1">
      <w:start w:val="1"/>
      <w:numFmt w:val="lowerRoman"/>
      <w:lvlText w:val="%3."/>
      <w:lvlJc w:val="right"/>
      <w:pPr>
        <w:ind w:left="2369" w:hanging="180"/>
      </w:pPr>
    </w:lvl>
    <w:lvl w:ilvl="3" w:tplc="041B000F" w:tentative="1">
      <w:start w:val="1"/>
      <w:numFmt w:val="decimal"/>
      <w:lvlText w:val="%4."/>
      <w:lvlJc w:val="left"/>
      <w:pPr>
        <w:ind w:left="3089" w:hanging="360"/>
      </w:pPr>
    </w:lvl>
    <w:lvl w:ilvl="4" w:tplc="041B0019" w:tentative="1">
      <w:start w:val="1"/>
      <w:numFmt w:val="lowerLetter"/>
      <w:lvlText w:val="%5."/>
      <w:lvlJc w:val="left"/>
      <w:pPr>
        <w:ind w:left="3809" w:hanging="360"/>
      </w:pPr>
    </w:lvl>
    <w:lvl w:ilvl="5" w:tplc="041B001B" w:tentative="1">
      <w:start w:val="1"/>
      <w:numFmt w:val="lowerRoman"/>
      <w:lvlText w:val="%6."/>
      <w:lvlJc w:val="right"/>
      <w:pPr>
        <w:ind w:left="4529" w:hanging="180"/>
      </w:pPr>
    </w:lvl>
    <w:lvl w:ilvl="6" w:tplc="041B000F" w:tentative="1">
      <w:start w:val="1"/>
      <w:numFmt w:val="decimal"/>
      <w:lvlText w:val="%7."/>
      <w:lvlJc w:val="left"/>
      <w:pPr>
        <w:ind w:left="5249" w:hanging="360"/>
      </w:pPr>
    </w:lvl>
    <w:lvl w:ilvl="7" w:tplc="041B0019" w:tentative="1">
      <w:start w:val="1"/>
      <w:numFmt w:val="lowerLetter"/>
      <w:lvlText w:val="%8."/>
      <w:lvlJc w:val="left"/>
      <w:pPr>
        <w:ind w:left="5969" w:hanging="360"/>
      </w:pPr>
    </w:lvl>
    <w:lvl w:ilvl="8" w:tplc="041B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2" w15:restartNumberingAfterBreak="0">
    <w:nsid w:val="450923B3"/>
    <w:multiLevelType w:val="hybridMultilevel"/>
    <w:tmpl w:val="BE72B3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297CCB1E">
      <w:start w:val="1"/>
      <w:numFmt w:val="bullet"/>
      <w:lvlText w:val="-"/>
      <w:lvlJc w:val="left"/>
      <w:pPr>
        <w:ind w:left="1649" w:hanging="360"/>
      </w:pPr>
      <w:rPr>
        <w:rFonts w:ascii="Corbel" w:eastAsia="Corbel" w:hAnsi="Corbel" w:cs="Corbel" w:hint="default"/>
        <w:color w:val="000000" w:themeColor="text1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35372"/>
    <w:multiLevelType w:val="hybridMultilevel"/>
    <w:tmpl w:val="CFEC06EA"/>
    <w:lvl w:ilvl="0" w:tplc="041B0017">
      <w:start w:val="1"/>
      <w:numFmt w:val="lowerLetter"/>
      <w:lvlText w:val="%1)"/>
      <w:lvlJc w:val="left"/>
      <w:pPr>
        <w:ind w:left="929" w:hanging="360"/>
      </w:pPr>
    </w:lvl>
    <w:lvl w:ilvl="1" w:tplc="297CCB1E">
      <w:start w:val="1"/>
      <w:numFmt w:val="bullet"/>
      <w:lvlText w:val="-"/>
      <w:lvlJc w:val="left"/>
      <w:pPr>
        <w:ind w:left="1649" w:hanging="360"/>
      </w:pPr>
      <w:rPr>
        <w:rFonts w:ascii="Corbel" w:eastAsia="Corbel" w:hAnsi="Corbel" w:cs="Corbel" w:hint="default"/>
        <w:color w:val="000000" w:themeColor="text1"/>
      </w:rPr>
    </w:lvl>
    <w:lvl w:ilvl="2" w:tplc="041B001B" w:tentative="1">
      <w:start w:val="1"/>
      <w:numFmt w:val="lowerRoman"/>
      <w:lvlText w:val="%3."/>
      <w:lvlJc w:val="right"/>
      <w:pPr>
        <w:ind w:left="2369" w:hanging="180"/>
      </w:pPr>
    </w:lvl>
    <w:lvl w:ilvl="3" w:tplc="041B000F" w:tentative="1">
      <w:start w:val="1"/>
      <w:numFmt w:val="decimal"/>
      <w:lvlText w:val="%4."/>
      <w:lvlJc w:val="left"/>
      <w:pPr>
        <w:ind w:left="3089" w:hanging="360"/>
      </w:pPr>
    </w:lvl>
    <w:lvl w:ilvl="4" w:tplc="041B0019" w:tentative="1">
      <w:start w:val="1"/>
      <w:numFmt w:val="lowerLetter"/>
      <w:lvlText w:val="%5."/>
      <w:lvlJc w:val="left"/>
      <w:pPr>
        <w:ind w:left="3809" w:hanging="360"/>
      </w:pPr>
    </w:lvl>
    <w:lvl w:ilvl="5" w:tplc="041B001B" w:tentative="1">
      <w:start w:val="1"/>
      <w:numFmt w:val="lowerRoman"/>
      <w:lvlText w:val="%6."/>
      <w:lvlJc w:val="right"/>
      <w:pPr>
        <w:ind w:left="4529" w:hanging="180"/>
      </w:pPr>
    </w:lvl>
    <w:lvl w:ilvl="6" w:tplc="041B000F" w:tentative="1">
      <w:start w:val="1"/>
      <w:numFmt w:val="decimal"/>
      <w:lvlText w:val="%7."/>
      <w:lvlJc w:val="left"/>
      <w:pPr>
        <w:ind w:left="5249" w:hanging="360"/>
      </w:pPr>
    </w:lvl>
    <w:lvl w:ilvl="7" w:tplc="041B0019" w:tentative="1">
      <w:start w:val="1"/>
      <w:numFmt w:val="lowerLetter"/>
      <w:lvlText w:val="%8."/>
      <w:lvlJc w:val="left"/>
      <w:pPr>
        <w:ind w:left="5969" w:hanging="360"/>
      </w:pPr>
    </w:lvl>
    <w:lvl w:ilvl="8" w:tplc="041B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4" w15:restartNumberingAfterBreak="0">
    <w:nsid w:val="47B400A2"/>
    <w:multiLevelType w:val="hybridMultilevel"/>
    <w:tmpl w:val="DD6E75A6"/>
    <w:lvl w:ilvl="0" w:tplc="FFFFFFFF">
      <w:start w:val="1"/>
      <w:numFmt w:val="lowerLetter"/>
      <w:lvlText w:val="%1)"/>
      <w:lvlJc w:val="left"/>
      <w:pPr>
        <w:ind w:left="929" w:hanging="360"/>
      </w:pPr>
    </w:lvl>
    <w:lvl w:ilvl="1" w:tplc="297CCB1E">
      <w:start w:val="1"/>
      <w:numFmt w:val="bullet"/>
      <w:lvlText w:val="-"/>
      <w:lvlJc w:val="left"/>
      <w:pPr>
        <w:ind w:left="1649" w:hanging="360"/>
      </w:pPr>
      <w:rPr>
        <w:rFonts w:ascii="Corbel" w:eastAsia="Corbel" w:hAnsi="Corbel" w:cs="Corbel" w:hint="default"/>
        <w:color w:val="000000" w:themeColor="text1"/>
      </w:rPr>
    </w:lvl>
    <w:lvl w:ilvl="2" w:tplc="FFFFFFFF" w:tentative="1">
      <w:start w:val="1"/>
      <w:numFmt w:val="lowerRoman"/>
      <w:lvlText w:val="%3."/>
      <w:lvlJc w:val="right"/>
      <w:pPr>
        <w:ind w:left="2369" w:hanging="180"/>
      </w:pPr>
    </w:lvl>
    <w:lvl w:ilvl="3" w:tplc="FFFFFFFF" w:tentative="1">
      <w:start w:val="1"/>
      <w:numFmt w:val="decimal"/>
      <w:lvlText w:val="%4."/>
      <w:lvlJc w:val="left"/>
      <w:pPr>
        <w:ind w:left="3089" w:hanging="360"/>
      </w:pPr>
    </w:lvl>
    <w:lvl w:ilvl="4" w:tplc="FFFFFFFF" w:tentative="1">
      <w:start w:val="1"/>
      <w:numFmt w:val="lowerLetter"/>
      <w:lvlText w:val="%5."/>
      <w:lvlJc w:val="left"/>
      <w:pPr>
        <w:ind w:left="3809" w:hanging="360"/>
      </w:pPr>
    </w:lvl>
    <w:lvl w:ilvl="5" w:tplc="FFFFFFFF" w:tentative="1">
      <w:start w:val="1"/>
      <w:numFmt w:val="lowerRoman"/>
      <w:lvlText w:val="%6."/>
      <w:lvlJc w:val="right"/>
      <w:pPr>
        <w:ind w:left="4529" w:hanging="180"/>
      </w:pPr>
    </w:lvl>
    <w:lvl w:ilvl="6" w:tplc="FFFFFFFF" w:tentative="1">
      <w:start w:val="1"/>
      <w:numFmt w:val="decimal"/>
      <w:lvlText w:val="%7."/>
      <w:lvlJc w:val="left"/>
      <w:pPr>
        <w:ind w:left="5249" w:hanging="360"/>
      </w:pPr>
    </w:lvl>
    <w:lvl w:ilvl="7" w:tplc="FFFFFFFF" w:tentative="1">
      <w:start w:val="1"/>
      <w:numFmt w:val="lowerLetter"/>
      <w:lvlText w:val="%8."/>
      <w:lvlJc w:val="left"/>
      <w:pPr>
        <w:ind w:left="5969" w:hanging="360"/>
      </w:pPr>
    </w:lvl>
    <w:lvl w:ilvl="8" w:tplc="FFFFFFFF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5" w15:restartNumberingAfterBreak="0">
    <w:nsid w:val="4983767A"/>
    <w:multiLevelType w:val="hybridMultilevel"/>
    <w:tmpl w:val="AF04A910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04C4C6C"/>
    <w:multiLevelType w:val="multilevel"/>
    <w:tmpl w:val="17AA57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rbel" w:eastAsia="Corbel" w:hAnsi="Corbel" w:cs="Corbel" w:hint="default"/>
        <w:color w:val="000000" w:themeColor="text1"/>
        <w:sz w:val="20"/>
      </w:rPr>
    </w:lvl>
    <w:lvl w:ilvl="1">
      <w:start w:val="1"/>
      <w:numFmt w:val="bullet"/>
      <w:lvlText w:val="-"/>
      <w:lvlJc w:val="left"/>
      <w:pPr>
        <w:ind w:left="1649" w:hanging="360"/>
      </w:pPr>
      <w:rPr>
        <w:rFonts w:ascii="Corbel" w:eastAsia="Corbel" w:hAnsi="Corbel" w:cs="Corbel" w:hint="default"/>
        <w:color w:val="000000" w:themeColor="text1"/>
      </w:rPr>
    </w:lvl>
    <w:lvl w:ilvl="2">
      <w:start w:val="8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94C06B6"/>
    <w:multiLevelType w:val="hybridMultilevel"/>
    <w:tmpl w:val="6F3E3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2121C"/>
    <w:multiLevelType w:val="hybridMultilevel"/>
    <w:tmpl w:val="0434983C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65935DE"/>
    <w:multiLevelType w:val="hybridMultilevel"/>
    <w:tmpl w:val="472246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896757"/>
    <w:multiLevelType w:val="hybridMultilevel"/>
    <w:tmpl w:val="44B8D5AE"/>
    <w:lvl w:ilvl="0" w:tplc="FFFFFFFF">
      <w:start w:val="1"/>
      <w:numFmt w:val="lowerLetter"/>
      <w:lvlText w:val="%1)"/>
      <w:lvlJc w:val="left"/>
      <w:pPr>
        <w:ind w:left="929" w:hanging="360"/>
      </w:pPr>
    </w:lvl>
    <w:lvl w:ilvl="1" w:tplc="297CCB1E">
      <w:start w:val="1"/>
      <w:numFmt w:val="bullet"/>
      <w:lvlText w:val="-"/>
      <w:lvlJc w:val="left"/>
      <w:pPr>
        <w:ind w:left="1649" w:hanging="360"/>
      </w:pPr>
      <w:rPr>
        <w:rFonts w:ascii="Corbel" w:eastAsia="Corbel" w:hAnsi="Corbel" w:cs="Corbel" w:hint="default"/>
        <w:color w:val="000000" w:themeColor="text1"/>
      </w:rPr>
    </w:lvl>
    <w:lvl w:ilvl="2" w:tplc="FFFFFFFF" w:tentative="1">
      <w:start w:val="1"/>
      <w:numFmt w:val="lowerRoman"/>
      <w:lvlText w:val="%3."/>
      <w:lvlJc w:val="right"/>
      <w:pPr>
        <w:ind w:left="2369" w:hanging="180"/>
      </w:pPr>
    </w:lvl>
    <w:lvl w:ilvl="3" w:tplc="FFFFFFFF" w:tentative="1">
      <w:start w:val="1"/>
      <w:numFmt w:val="decimal"/>
      <w:lvlText w:val="%4."/>
      <w:lvlJc w:val="left"/>
      <w:pPr>
        <w:ind w:left="3089" w:hanging="360"/>
      </w:pPr>
    </w:lvl>
    <w:lvl w:ilvl="4" w:tplc="FFFFFFFF" w:tentative="1">
      <w:start w:val="1"/>
      <w:numFmt w:val="lowerLetter"/>
      <w:lvlText w:val="%5."/>
      <w:lvlJc w:val="left"/>
      <w:pPr>
        <w:ind w:left="3809" w:hanging="360"/>
      </w:pPr>
    </w:lvl>
    <w:lvl w:ilvl="5" w:tplc="FFFFFFFF" w:tentative="1">
      <w:start w:val="1"/>
      <w:numFmt w:val="lowerRoman"/>
      <w:lvlText w:val="%6."/>
      <w:lvlJc w:val="right"/>
      <w:pPr>
        <w:ind w:left="4529" w:hanging="180"/>
      </w:pPr>
    </w:lvl>
    <w:lvl w:ilvl="6" w:tplc="FFFFFFFF" w:tentative="1">
      <w:start w:val="1"/>
      <w:numFmt w:val="decimal"/>
      <w:lvlText w:val="%7."/>
      <w:lvlJc w:val="left"/>
      <w:pPr>
        <w:ind w:left="5249" w:hanging="360"/>
      </w:pPr>
    </w:lvl>
    <w:lvl w:ilvl="7" w:tplc="FFFFFFFF" w:tentative="1">
      <w:start w:val="1"/>
      <w:numFmt w:val="lowerLetter"/>
      <w:lvlText w:val="%8."/>
      <w:lvlJc w:val="left"/>
      <w:pPr>
        <w:ind w:left="5969" w:hanging="360"/>
      </w:pPr>
    </w:lvl>
    <w:lvl w:ilvl="8" w:tplc="FFFFFFFF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21" w15:restartNumberingAfterBreak="0">
    <w:nsid w:val="74C15220"/>
    <w:multiLevelType w:val="hybridMultilevel"/>
    <w:tmpl w:val="340E817A"/>
    <w:lvl w:ilvl="0" w:tplc="041B0017">
      <w:start w:val="1"/>
      <w:numFmt w:val="lowerLetter"/>
      <w:lvlText w:val="%1)"/>
      <w:lvlJc w:val="left"/>
      <w:pPr>
        <w:ind w:left="929" w:hanging="360"/>
      </w:pPr>
    </w:lvl>
    <w:lvl w:ilvl="1" w:tplc="041B0019" w:tentative="1">
      <w:start w:val="1"/>
      <w:numFmt w:val="lowerLetter"/>
      <w:lvlText w:val="%2."/>
      <w:lvlJc w:val="left"/>
      <w:pPr>
        <w:ind w:left="1649" w:hanging="360"/>
      </w:pPr>
    </w:lvl>
    <w:lvl w:ilvl="2" w:tplc="041B001B" w:tentative="1">
      <w:start w:val="1"/>
      <w:numFmt w:val="lowerRoman"/>
      <w:lvlText w:val="%3."/>
      <w:lvlJc w:val="right"/>
      <w:pPr>
        <w:ind w:left="2369" w:hanging="180"/>
      </w:pPr>
    </w:lvl>
    <w:lvl w:ilvl="3" w:tplc="041B000F" w:tentative="1">
      <w:start w:val="1"/>
      <w:numFmt w:val="decimal"/>
      <w:lvlText w:val="%4."/>
      <w:lvlJc w:val="left"/>
      <w:pPr>
        <w:ind w:left="3089" w:hanging="360"/>
      </w:pPr>
    </w:lvl>
    <w:lvl w:ilvl="4" w:tplc="041B0019" w:tentative="1">
      <w:start w:val="1"/>
      <w:numFmt w:val="lowerLetter"/>
      <w:lvlText w:val="%5."/>
      <w:lvlJc w:val="left"/>
      <w:pPr>
        <w:ind w:left="3809" w:hanging="360"/>
      </w:pPr>
    </w:lvl>
    <w:lvl w:ilvl="5" w:tplc="041B001B" w:tentative="1">
      <w:start w:val="1"/>
      <w:numFmt w:val="lowerRoman"/>
      <w:lvlText w:val="%6."/>
      <w:lvlJc w:val="right"/>
      <w:pPr>
        <w:ind w:left="4529" w:hanging="180"/>
      </w:pPr>
    </w:lvl>
    <w:lvl w:ilvl="6" w:tplc="041B000F" w:tentative="1">
      <w:start w:val="1"/>
      <w:numFmt w:val="decimal"/>
      <w:lvlText w:val="%7."/>
      <w:lvlJc w:val="left"/>
      <w:pPr>
        <w:ind w:left="5249" w:hanging="360"/>
      </w:pPr>
    </w:lvl>
    <w:lvl w:ilvl="7" w:tplc="041B0019" w:tentative="1">
      <w:start w:val="1"/>
      <w:numFmt w:val="lowerLetter"/>
      <w:lvlText w:val="%8."/>
      <w:lvlJc w:val="left"/>
      <w:pPr>
        <w:ind w:left="5969" w:hanging="360"/>
      </w:pPr>
    </w:lvl>
    <w:lvl w:ilvl="8" w:tplc="041B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22" w15:restartNumberingAfterBreak="0">
    <w:nsid w:val="7E100542"/>
    <w:multiLevelType w:val="hybridMultilevel"/>
    <w:tmpl w:val="EC50718E"/>
    <w:lvl w:ilvl="0" w:tplc="041B0017">
      <w:start w:val="1"/>
      <w:numFmt w:val="lowerLetter"/>
      <w:lvlText w:val="%1)"/>
      <w:lvlJc w:val="left"/>
      <w:pPr>
        <w:ind w:left="929" w:hanging="360"/>
      </w:pPr>
    </w:lvl>
    <w:lvl w:ilvl="1" w:tplc="041B0019" w:tentative="1">
      <w:start w:val="1"/>
      <w:numFmt w:val="lowerLetter"/>
      <w:lvlText w:val="%2."/>
      <w:lvlJc w:val="left"/>
      <w:pPr>
        <w:ind w:left="1649" w:hanging="360"/>
      </w:pPr>
    </w:lvl>
    <w:lvl w:ilvl="2" w:tplc="041B001B" w:tentative="1">
      <w:start w:val="1"/>
      <w:numFmt w:val="lowerRoman"/>
      <w:lvlText w:val="%3."/>
      <w:lvlJc w:val="right"/>
      <w:pPr>
        <w:ind w:left="2369" w:hanging="180"/>
      </w:pPr>
    </w:lvl>
    <w:lvl w:ilvl="3" w:tplc="041B000F" w:tentative="1">
      <w:start w:val="1"/>
      <w:numFmt w:val="decimal"/>
      <w:lvlText w:val="%4."/>
      <w:lvlJc w:val="left"/>
      <w:pPr>
        <w:ind w:left="3089" w:hanging="360"/>
      </w:pPr>
    </w:lvl>
    <w:lvl w:ilvl="4" w:tplc="041B0019" w:tentative="1">
      <w:start w:val="1"/>
      <w:numFmt w:val="lowerLetter"/>
      <w:lvlText w:val="%5."/>
      <w:lvlJc w:val="left"/>
      <w:pPr>
        <w:ind w:left="3809" w:hanging="360"/>
      </w:pPr>
    </w:lvl>
    <w:lvl w:ilvl="5" w:tplc="041B001B" w:tentative="1">
      <w:start w:val="1"/>
      <w:numFmt w:val="lowerRoman"/>
      <w:lvlText w:val="%6."/>
      <w:lvlJc w:val="right"/>
      <w:pPr>
        <w:ind w:left="4529" w:hanging="180"/>
      </w:pPr>
    </w:lvl>
    <w:lvl w:ilvl="6" w:tplc="041B000F" w:tentative="1">
      <w:start w:val="1"/>
      <w:numFmt w:val="decimal"/>
      <w:lvlText w:val="%7."/>
      <w:lvlJc w:val="left"/>
      <w:pPr>
        <w:ind w:left="5249" w:hanging="360"/>
      </w:pPr>
    </w:lvl>
    <w:lvl w:ilvl="7" w:tplc="041B0019" w:tentative="1">
      <w:start w:val="1"/>
      <w:numFmt w:val="lowerLetter"/>
      <w:lvlText w:val="%8."/>
      <w:lvlJc w:val="left"/>
      <w:pPr>
        <w:ind w:left="5969" w:hanging="360"/>
      </w:pPr>
    </w:lvl>
    <w:lvl w:ilvl="8" w:tplc="041B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23" w15:restartNumberingAfterBreak="0">
    <w:nsid w:val="7EAE3A8D"/>
    <w:multiLevelType w:val="hybridMultilevel"/>
    <w:tmpl w:val="D6A2A434"/>
    <w:lvl w:ilvl="0" w:tplc="041B0017">
      <w:start w:val="1"/>
      <w:numFmt w:val="lowerLetter"/>
      <w:lvlText w:val="%1)"/>
      <w:lvlJc w:val="left"/>
      <w:pPr>
        <w:ind w:left="929" w:hanging="360"/>
      </w:pPr>
    </w:lvl>
    <w:lvl w:ilvl="1" w:tplc="041B0019" w:tentative="1">
      <w:start w:val="1"/>
      <w:numFmt w:val="lowerLetter"/>
      <w:lvlText w:val="%2."/>
      <w:lvlJc w:val="left"/>
      <w:pPr>
        <w:ind w:left="1649" w:hanging="360"/>
      </w:pPr>
    </w:lvl>
    <w:lvl w:ilvl="2" w:tplc="041B001B" w:tentative="1">
      <w:start w:val="1"/>
      <w:numFmt w:val="lowerRoman"/>
      <w:lvlText w:val="%3."/>
      <w:lvlJc w:val="right"/>
      <w:pPr>
        <w:ind w:left="2369" w:hanging="180"/>
      </w:pPr>
    </w:lvl>
    <w:lvl w:ilvl="3" w:tplc="041B000F" w:tentative="1">
      <w:start w:val="1"/>
      <w:numFmt w:val="decimal"/>
      <w:lvlText w:val="%4."/>
      <w:lvlJc w:val="left"/>
      <w:pPr>
        <w:ind w:left="3089" w:hanging="360"/>
      </w:pPr>
    </w:lvl>
    <w:lvl w:ilvl="4" w:tplc="041B0019" w:tentative="1">
      <w:start w:val="1"/>
      <w:numFmt w:val="lowerLetter"/>
      <w:lvlText w:val="%5."/>
      <w:lvlJc w:val="left"/>
      <w:pPr>
        <w:ind w:left="3809" w:hanging="360"/>
      </w:pPr>
    </w:lvl>
    <w:lvl w:ilvl="5" w:tplc="041B001B" w:tentative="1">
      <w:start w:val="1"/>
      <w:numFmt w:val="lowerRoman"/>
      <w:lvlText w:val="%6."/>
      <w:lvlJc w:val="right"/>
      <w:pPr>
        <w:ind w:left="4529" w:hanging="180"/>
      </w:pPr>
    </w:lvl>
    <w:lvl w:ilvl="6" w:tplc="041B000F" w:tentative="1">
      <w:start w:val="1"/>
      <w:numFmt w:val="decimal"/>
      <w:lvlText w:val="%7."/>
      <w:lvlJc w:val="left"/>
      <w:pPr>
        <w:ind w:left="5249" w:hanging="360"/>
      </w:pPr>
    </w:lvl>
    <w:lvl w:ilvl="7" w:tplc="041B0019" w:tentative="1">
      <w:start w:val="1"/>
      <w:numFmt w:val="lowerLetter"/>
      <w:lvlText w:val="%8."/>
      <w:lvlJc w:val="left"/>
      <w:pPr>
        <w:ind w:left="5969" w:hanging="360"/>
      </w:pPr>
    </w:lvl>
    <w:lvl w:ilvl="8" w:tplc="041B001B" w:tentative="1">
      <w:start w:val="1"/>
      <w:numFmt w:val="lowerRoman"/>
      <w:lvlText w:val="%9."/>
      <w:lvlJc w:val="right"/>
      <w:pPr>
        <w:ind w:left="6689" w:hanging="180"/>
      </w:pPr>
    </w:lvl>
  </w:abstractNum>
  <w:num w:numId="1" w16cid:durableId="226771002">
    <w:abstractNumId w:val="5"/>
  </w:num>
  <w:num w:numId="2" w16cid:durableId="2069910513">
    <w:abstractNumId w:val="22"/>
  </w:num>
  <w:num w:numId="3" w16cid:durableId="1339230940">
    <w:abstractNumId w:val="3"/>
  </w:num>
  <w:num w:numId="4" w16cid:durableId="2042128455">
    <w:abstractNumId w:val="13"/>
  </w:num>
  <w:num w:numId="5" w16cid:durableId="1318652274">
    <w:abstractNumId w:val="0"/>
  </w:num>
  <w:num w:numId="6" w16cid:durableId="2013875882">
    <w:abstractNumId w:val="7"/>
  </w:num>
  <w:num w:numId="7" w16cid:durableId="439180985">
    <w:abstractNumId w:val="9"/>
  </w:num>
  <w:num w:numId="8" w16cid:durableId="1604535917">
    <w:abstractNumId w:val="1"/>
  </w:num>
  <w:num w:numId="9" w16cid:durableId="284778265">
    <w:abstractNumId w:val="6"/>
  </w:num>
  <w:num w:numId="10" w16cid:durableId="639772345">
    <w:abstractNumId w:val="11"/>
  </w:num>
  <w:num w:numId="11" w16cid:durableId="329066594">
    <w:abstractNumId w:val="23"/>
  </w:num>
  <w:num w:numId="12" w16cid:durableId="495924455">
    <w:abstractNumId w:val="12"/>
  </w:num>
  <w:num w:numId="13" w16cid:durableId="1768765105">
    <w:abstractNumId w:val="21"/>
  </w:num>
  <w:num w:numId="14" w16cid:durableId="1869830625">
    <w:abstractNumId w:val="15"/>
  </w:num>
  <w:num w:numId="15" w16cid:durableId="869493739">
    <w:abstractNumId w:val="19"/>
  </w:num>
  <w:num w:numId="16" w16cid:durableId="458449762">
    <w:abstractNumId w:val="14"/>
  </w:num>
  <w:num w:numId="17" w16cid:durableId="1605381595">
    <w:abstractNumId w:val="20"/>
  </w:num>
  <w:num w:numId="18" w16cid:durableId="320697063">
    <w:abstractNumId w:val="16"/>
  </w:num>
  <w:num w:numId="19" w16cid:durableId="1011688397">
    <w:abstractNumId w:val="17"/>
  </w:num>
  <w:num w:numId="20" w16cid:durableId="164829646">
    <w:abstractNumId w:val="8"/>
  </w:num>
  <w:num w:numId="21" w16cid:durableId="484900947">
    <w:abstractNumId w:val="4"/>
  </w:num>
  <w:num w:numId="22" w16cid:durableId="128282376">
    <w:abstractNumId w:val="2"/>
  </w:num>
  <w:num w:numId="23" w16cid:durableId="189030455">
    <w:abstractNumId w:val="18"/>
  </w:num>
  <w:num w:numId="24" w16cid:durableId="2037347352">
    <w:abstractNumId w:val="10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Vyšná Miroslava">
    <w15:presenceInfo w15:providerId="AD" w15:userId="S::vysna8@uniba.sk::ce6c11eb-4364-44b8-b282-c81521a660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01E530E"/>
    <w:rsid w:val="000007EA"/>
    <w:rsid w:val="000021FC"/>
    <w:rsid w:val="000061E4"/>
    <w:rsid w:val="000062B7"/>
    <w:rsid w:val="000063A4"/>
    <w:rsid w:val="00013A7B"/>
    <w:rsid w:val="00013C92"/>
    <w:rsid w:val="00013D1D"/>
    <w:rsid w:val="00014F5D"/>
    <w:rsid w:val="0001603A"/>
    <w:rsid w:val="0001673E"/>
    <w:rsid w:val="0002372E"/>
    <w:rsid w:val="00023BB2"/>
    <w:rsid w:val="00024E72"/>
    <w:rsid w:val="000307B2"/>
    <w:rsid w:val="000314AC"/>
    <w:rsid w:val="000319F1"/>
    <w:rsid w:val="00031AB8"/>
    <w:rsid w:val="00032B44"/>
    <w:rsid w:val="000330E1"/>
    <w:rsid w:val="000333CD"/>
    <w:rsid w:val="000336BA"/>
    <w:rsid w:val="00035349"/>
    <w:rsid w:val="000358A7"/>
    <w:rsid w:val="00035C7B"/>
    <w:rsid w:val="0003646F"/>
    <w:rsid w:val="00037E3E"/>
    <w:rsid w:val="00040430"/>
    <w:rsid w:val="00045EA5"/>
    <w:rsid w:val="00050D2F"/>
    <w:rsid w:val="00053523"/>
    <w:rsid w:val="000565FB"/>
    <w:rsid w:val="00057720"/>
    <w:rsid w:val="00057D5C"/>
    <w:rsid w:val="00060895"/>
    <w:rsid w:val="00060C27"/>
    <w:rsid w:val="00061F80"/>
    <w:rsid w:val="00062009"/>
    <w:rsid w:val="00064830"/>
    <w:rsid w:val="00074747"/>
    <w:rsid w:val="000806E9"/>
    <w:rsid w:val="00087C57"/>
    <w:rsid w:val="00090F29"/>
    <w:rsid w:val="00092B58"/>
    <w:rsid w:val="00093357"/>
    <w:rsid w:val="0009398A"/>
    <w:rsid w:val="00094A91"/>
    <w:rsid w:val="000962FE"/>
    <w:rsid w:val="00096F17"/>
    <w:rsid w:val="000A0B08"/>
    <w:rsid w:val="000A32BA"/>
    <w:rsid w:val="000A7D68"/>
    <w:rsid w:val="000B2B88"/>
    <w:rsid w:val="000B51FD"/>
    <w:rsid w:val="000C12DE"/>
    <w:rsid w:val="000C6B32"/>
    <w:rsid w:val="000C6BA8"/>
    <w:rsid w:val="000C70A5"/>
    <w:rsid w:val="000C73F1"/>
    <w:rsid w:val="000D13C9"/>
    <w:rsid w:val="000D3961"/>
    <w:rsid w:val="000D48E5"/>
    <w:rsid w:val="000D5C98"/>
    <w:rsid w:val="000D622C"/>
    <w:rsid w:val="000E39B1"/>
    <w:rsid w:val="000E3AD3"/>
    <w:rsid w:val="000F10A1"/>
    <w:rsid w:val="000F144D"/>
    <w:rsid w:val="000F3919"/>
    <w:rsid w:val="000F409A"/>
    <w:rsid w:val="000F4E8C"/>
    <w:rsid w:val="000F773A"/>
    <w:rsid w:val="0010016A"/>
    <w:rsid w:val="0010022C"/>
    <w:rsid w:val="00100A26"/>
    <w:rsid w:val="001013DB"/>
    <w:rsid w:val="00103430"/>
    <w:rsid w:val="0010430F"/>
    <w:rsid w:val="00107ED3"/>
    <w:rsid w:val="00112B52"/>
    <w:rsid w:val="00112FD6"/>
    <w:rsid w:val="00114BAD"/>
    <w:rsid w:val="001222C3"/>
    <w:rsid w:val="00125582"/>
    <w:rsid w:val="00130667"/>
    <w:rsid w:val="001401CA"/>
    <w:rsid w:val="00142473"/>
    <w:rsid w:val="00145D32"/>
    <w:rsid w:val="00146777"/>
    <w:rsid w:val="001470CE"/>
    <w:rsid w:val="001474B5"/>
    <w:rsid w:val="0015026A"/>
    <w:rsid w:val="00151C36"/>
    <w:rsid w:val="00152667"/>
    <w:rsid w:val="00152D75"/>
    <w:rsid w:val="0015318B"/>
    <w:rsid w:val="00154943"/>
    <w:rsid w:val="001561D0"/>
    <w:rsid w:val="0016083D"/>
    <w:rsid w:val="001627FC"/>
    <w:rsid w:val="00162FA0"/>
    <w:rsid w:val="00163A26"/>
    <w:rsid w:val="00163B1E"/>
    <w:rsid w:val="00164896"/>
    <w:rsid w:val="00164B87"/>
    <w:rsid w:val="00165723"/>
    <w:rsid w:val="00172E49"/>
    <w:rsid w:val="001743AC"/>
    <w:rsid w:val="00176242"/>
    <w:rsid w:val="00176779"/>
    <w:rsid w:val="00183ABE"/>
    <w:rsid w:val="00185582"/>
    <w:rsid w:val="00187E22"/>
    <w:rsid w:val="00191F35"/>
    <w:rsid w:val="001948AF"/>
    <w:rsid w:val="00197711"/>
    <w:rsid w:val="00197B9A"/>
    <w:rsid w:val="001A02C3"/>
    <w:rsid w:val="001A0832"/>
    <w:rsid w:val="001A0E4B"/>
    <w:rsid w:val="001A3219"/>
    <w:rsid w:val="001A3F4D"/>
    <w:rsid w:val="001A4E05"/>
    <w:rsid w:val="001A5081"/>
    <w:rsid w:val="001A5342"/>
    <w:rsid w:val="001A69EA"/>
    <w:rsid w:val="001A7E74"/>
    <w:rsid w:val="001B1227"/>
    <w:rsid w:val="001B19CA"/>
    <w:rsid w:val="001B3A73"/>
    <w:rsid w:val="001B3FBC"/>
    <w:rsid w:val="001B4D85"/>
    <w:rsid w:val="001C1671"/>
    <w:rsid w:val="001C1C2A"/>
    <w:rsid w:val="001C2B8D"/>
    <w:rsid w:val="001C3103"/>
    <w:rsid w:val="001C4BFA"/>
    <w:rsid w:val="001C6304"/>
    <w:rsid w:val="001C696F"/>
    <w:rsid w:val="001C6A38"/>
    <w:rsid w:val="001C6C50"/>
    <w:rsid w:val="001C73B4"/>
    <w:rsid w:val="001D2D80"/>
    <w:rsid w:val="001D38B5"/>
    <w:rsid w:val="001D46EE"/>
    <w:rsid w:val="001D514E"/>
    <w:rsid w:val="001D6E5D"/>
    <w:rsid w:val="001D7873"/>
    <w:rsid w:val="001E064B"/>
    <w:rsid w:val="001E16A2"/>
    <w:rsid w:val="001E17FB"/>
    <w:rsid w:val="001E1A06"/>
    <w:rsid w:val="001E2F65"/>
    <w:rsid w:val="001E32C6"/>
    <w:rsid w:val="001E493A"/>
    <w:rsid w:val="001E5067"/>
    <w:rsid w:val="001F12ED"/>
    <w:rsid w:val="001F245D"/>
    <w:rsid w:val="001F31E8"/>
    <w:rsid w:val="001F556B"/>
    <w:rsid w:val="001F7BFD"/>
    <w:rsid w:val="00201E36"/>
    <w:rsid w:val="00202CFE"/>
    <w:rsid w:val="00203ED2"/>
    <w:rsid w:val="00204969"/>
    <w:rsid w:val="002056B4"/>
    <w:rsid w:val="00206DE1"/>
    <w:rsid w:val="00210491"/>
    <w:rsid w:val="00210749"/>
    <w:rsid w:val="00211FB0"/>
    <w:rsid w:val="00212060"/>
    <w:rsid w:val="00212DA5"/>
    <w:rsid w:val="002131C3"/>
    <w:rsid w:val="00216939"/>
    <w:rsid w:val="00216BC9"/>
    <w:rsid w:val="002226A6"/>
    <w:rsid w:val="00224250"/>
    <w:rsid w:val="00224437"/>
    <w:rsid w:val="002276F4"/>
    <w:rsid w:val="00227B9C"/>
    <w:rsid w:val="00231215"/>
    <w:rsid w:val="00235EAE"/>
    <w:rsid w:val="00236FE0"/>
    <w:rsid w:val="00240345"/>
    <w:rsid w:val="00245191"/>
    <w:rsid w:val="00246A7E"/>
    <w:rsid w:val="00250926"/>
    <w:rsid w:val="002522C1"/>
    <w:rsid w:val="002559BF"/>
    <w:rsid w:val="002604E7"/>
    <w:rsid w:val="00263D69"/>
    <w:rsid w:val="00265233"/>
    <w:rsid w:val="00266536"/>
    <w:rsid w:val="00267091"/>
    <w:rsid w:val="00273057"/>
    <w:rsid w:val="00275293"/>
    <w:rsid w:val="002824FA"/>
    <w:rsid w:val="00285DB9"/>
    <w:rsid w:val="00292F9B"/>
    <w:rsid w:val="00294BD6"/>
    <w:rsid w:val="002A0405"/>
    <w:rsid w:val="002A0736"/>
    <w:rsid w:val="002A4CE7"/>
    <w:rsid w:val="002B04A3"/>
    <w:rsid w:val="002B1EFB"/>
    <w:rsid w:val="002B2DEC"/>
    <w:rsid w:val="002B43A6"/>
    <w:rsid w:val="002B5AA7"/>
    <w:rsid w:val="002C37A5"/>
    <w:rsid w:val="002C53EB"/>
    <w:rsid w:val="002C5DA0"/>
    <w:rsid w:val="002C650A"/>
    <w:rsid w:val="002C66FD"/>
    <w:rsid w:val="002C7097"/>
    <w:rsid w:val="002C77E9"/>
    <w:rsid w:val="002D120F"/>
    <w:rsid w:val="002D1B09"/>
    <w:rsid w:val="002D65C8"/>
    <w:rsid w:val="002D7818"/>
    <w:rsid w:val="002D7C13"/>
    <w:rsid w:val="002E028C"/>
    <w:rsid w:val="002E0347"/>
    <w:rsid w:val="002E10E5"/>
    <w:rsid w:val="002E2130"/>
    <w:rsid w:val="002F48E0"/>
    <w:rsid w:val="002F7113"/>
    <w:rsid w:val="0030042B"/>
    <w:rsid w:val="00300EDA"/>
    <w:rsid w:val="003038BE"/>
    <w:rsid w:val="0030441B"/>
    <w:rsid w:val="00304CBC"/>
    <w:rsid w:val="003050DE"/>
    <w:rsid w:val="00306C51"/>
    <w:rsid w:val="00310DD1"/>
    <w:rsid w:val="00311EDE"/>
    <w:rsid w:val="00312CF7"/>
    <w:rsid w:val="003164D2"/>
    <w:rsid w:val="00316C24"/>
    <w:rsid w:val="00316F16"/>
    <w:rsid w:val="00321080"/>
    <w:rsid w:val="00325722"/>
    <w:rsid w:val="00326B58"/>
    <w:rsid w:val="00327CEA"/>
    <w:rsid w:val="0033194E"/>
    <w:rsid w:val="00332537"/>
    <w:rsid w:val="003337C2"/>
    <w:rsid w:val="00333C1F"/>
    <w:rsid w:val="003341F7"/>
    <w:rsid w:val="00335914"/>
    <w:rsid w:val="003421ED"/>
    <w:rsid w:val="00342D89"/>
    <w:rsid w:val="0034320A"/>
    <w:rsid w:val="003473C6"/>
    <w:rsid w:val="0035158B"/>
    <w:rsid w:val="0035381B"/>
    <w:rsid w:val="00354758"/>
    <w:rsid w:val="00355C0D"/>
    <w:rsid w:val="00360DD5"/>
    <w:rsid w:val="00362FC8"/>
    <w:rsid w:val="00364FF8"/>
    <w:rsid w:val="003654A4"/>
    <w:rsid w:val="00365602"/>
    <w:rsid w:val="00365CC5"/>
    <w:rsid w:val="003712E2"/>
    <w:rsid w:val="00371445"/>
    <w:rsid w:val="0037492B"/>
    <w:rsid w:val="00374E5A"/>
    <w:rsid w:val="00377CA8"/>
    <w:rsid w:val="00380420"/>
    <w:rsid w:val="00381EE6"/>
    <w:rsid w:val="00382347"/>
    <w:rsid w:val="003828ED"/>
    <w:rsid w:val="00385860"/>
    <w:rsid w:val="003865B8"/>
    <w:rsid w:val="00387C7A"/>
    <w:rsid w:val="00387DC3"/>
    <w:rsid w:val="00390667"/>
    <w:rsid w:val="00391526"/>
    <w:rsid w:val="00391A26"/>
    <w:rsid w:val="00393776"/>
    <w:rsid w:val="00393E3F"/>
    <w:rsid w:val="0039746D"/>
    <w:rsid w:val="00397E01"/>
    <w:rsid w:val="003A043E"/>
    <w:rsid w:val="003A0A5C"/>
    <w:rsid w:val="003A14EC"/>
    <w:rsid w:val="003A1EA6"/>
    <w:rsid w:val="003A40A6"/>
    <w:rsid w:val="003A5E6F"/>
    <w:rsid w:val="003A73C0"/>
    <w:rsid w:val="003B0048"/>
    <w:rsid w:val="003B0850"/>
    <w:rsid w:val="003B2CEC"/>
    <w:rsid w:val="003B483D"/>
    <w:rsid w:val="003B7B99"/>
    <w:rsid w:val="003B7F27"/>
    <w:rsid w:val="003C16F6"/>
    <w:rsid w:val="003C406B"/>
    <w:rsid w:val="003C4BD1"/>
    <w:rsid w:val="003C7C43"/>
    <w:rsid w:val="003D213A"/>
    <w:rsid w:val="003D36A4"/>
    <w:rsid w:val="003D381E"/>
    <w:rsid w:val="003D451C"/>
    <w:rsid w:val="003D4C48"/>
    <w:rsid w:val="003D5778"/>
    <w:rsid w:val="003D5AED"/>
    <w:rsid w:val="003E1F0F"/>
    <w:rsid w:val="003E275E"/>
    <w:rsid w:val="003E4746"/>
    <w:rsid w:val="003E4E81"/>
    <w:rsid w:val="003E5608"/>
    <w:rsid w:val="003E7F13"/>
    <w:rsid w:val="003F0A69"/>
    <w:rsid w:val="003F586B"/>
    <w:rsid w:val="003F58E4"/>
    <w:rsid w:val="00400B5C"/>
    <w:rsid w:val="004010F9"/>
    <w:rsid w:val="004017C9"/>
    <w:rsid w:val="0040423F"/>
    <w:rsid w:val="00404ACC"/>
    <w:rsid w:val="004057C4"/>
    <w:rsid w:val="00406224"/>
    <w:rsid w:val="00407238"/>
    <w:rsid w:val="004072E7"/>
    <w:rsid w:val="004073A8"/>
    <w:rsid w:val="004078D8"/>
    <w:rsid w:val="00410386"/>
    <w:rsid w:val="0041219A"/>
    <w:rsid w:val="004132E1"/>
    <w:rsid w:val="00413788"/>
    <w:rsid w:val="00413F21"/>
    <w:rsid w:val="0041486B"/>
    <w:rsid w:val="00415DD1"/>
    <w:rsid w:val="004201A1"/>
    <w:rsid w:val="004247BD"/>
    <w:rsid w:val="00425809"/>
    <w:rsid w:val="0042787D"/>
    <w:rsid w:val="004315AF"/>
    <w:rsid w:val="00431E31"/>
    <w:rsid w:val="0043278C"/>
    <w:rsid w:val="0043474C"/>
    <w:rsid w:val="00436DC5"/>
    <w:rsid w:val="00443705"/>
    <w:rsid w:val="00445C05"/>
    <w:rsid w:val="00447016"/>
    <w:rsid w:val="00447645"/>
    <w:rsid w:val="00452F79"/>
    <w:rsid w:val="0045406A"/>
    <w:rsid w:val="0045546B"/>
    <w:rsid w:val="00457030"/>
    <w:rsid w:val="00457AF0"/>
    <w:rsid w:val="00457B53"/>
    <w:rsid w:val="00460E2D"/>
    <w:rsid w:val="00463B63"/>
    <w:rsid w:val="00464779"/>
    <w:rsid w:val="004658CA"/>
    <w:rsid w:val="00465C97"/>
    <w:rsid w:val="00465FF9"/>
    <w:rsid w:val="004668BF"/>
    <w:rsid w:val="00467A54"/>
    <w:rsid w:val="00470054"/>
    <w:rsid w:val="00471C17"/>
    <w:rsid w:val="00473742"/>
    <w:rsid w:val="00474E6D"/>
    <w:rsid w:val="00481425"/>
    <w:rsid w:val="0048267E"/>
    <w:rsid w:val="00485866"/>
    <w:rsid w:val="004863D3"/>
    <w:rsid w:val="0048695E"/>
    <w:rsid w:val="00486B36"/>
    <w:rsid w:val="00490FE4"/>
    <w:rsid w:val="00493056"/>
    <w:rsid w:val="0049378B"/>
    <w:rsid w:val="00495959"/>
    <w:rsid w:val="00495E3C"/>
    <w:rsid w:val="004970CB"/>
    <w:rsid w:val="004A33E0"/>
    <w:rsid w:val="004A348E"/>
    <w:rsid w:val="004A4898"/>
    <w:rsid w:val="004A492D"/>
    <w:rsid w:val="004A5A1F"/>
    <w:rsid w:val="004A6103"/>
    <w:rsid w:val="004A6818"/>
    <w:rsid w:val="004A6CAA"/>
    <w:rsid w:val="004B0619"/>
    <w:rsid w:val="004B132B"/>
    <w:rsid w:val="004B2724"/>
    <w:rsid w:val="004B37C8"/>
    <w:rsid w:val="004B3FE1"/>
    <w:rsid w:val="004B458F"/>
    <w:rsid w:val="004C07A7"/>
    <w:rsid w:val="004C191A"/>
    <w:rsid w:val="004C44E9"/>
    <w:rsid w:val="004C7BEC"/>
    <w:rsid w:val="004C7FAB"/>
    <w:rsid w:val="004D1D36"/>
    <w:rsid w:val="004D353C"/>
    <w:rsid w:val="004D4056"/>
    <w:rsid w:val="004D5723"/>
    <w:rsid w:val="004D59A6"/>
    <w:rsid w:val="004D5F54"/>
    <w:rsid w:val="004E0416"/>
    <w:rsid w:val="004E23FD"/>
    <w:rsid w:val="004E3935"/>
    <w:rsid w:val="004E4199"/>
    <w:rsid w:val="004E740A"/>
    <w:rsid w:val="004E79DF"/>
    <w:rsid w:val="004F5E72"/>
    <w:rsid w:val="004F5FAD"/>
    <w:rsid w:val="004F6D41"/>
    <w:rsid w:val="00501A2E"/>
    <w:rsid w:val="00505AC7"/>
    <w:rsid w:val="00505EF2"/>
    <w:rsid w:val="00506229"/>
    <w:rsid w:val="005068FE"/>
    <w:rsid w:val="00510017"/>
    <w:rsid w:val="00510934"/>
    <w:rsid w:val="00513471"/>
    <w:rsid w:val="00514069"/>
    <w:rsid w:val="00516FF1"/>
    <w:rsid w:val="00517700"/>
    <w:rsid w:val="00521332"/>
    <w:rsid w:val="0052231F"/>
    <w:rsid w:val="005241E7"/>
    <w:rsid w:val="005305B5"/>
    <w:rsid w:val="00532014"/>
    <w:rsid w:val="005346D4"/>
    <w:rsid w:val="00537F20"/>
    <w:rsid w:val="005431CA"/>
    <w:rsid w:val="0054395D"/>
    <w:rsid w:val="00543FC2"/>
    <w:rsid w:val="00546A82"/>
    <w:rsid w:val="00551A73"/>
    <w:rsid w:val="00552727"/>
    <w:rsid w:val="0055450A"/>
    <w:rsid w:val="00554C0F"/>
    <w:rsid w:val="005600C9"/>
    <w:rsid w:val="0056010B"/>
    <w:rsid w:val="00560136"/>
    <w:rsid w:val="00560D50"/>
    <w:rsid w:val="00561117"/>
    <w:rsid w:val="00562EC3"/>
    <w:rsid w:val="00566127"/>
    <w:rsid w:val="00570B63"/>
    <w:rsid w:val="00571DCE"/>
    <w:rsid w:val="00571E61"/>
    <w:rsid w:val="00572469"/>
    <w:rsid w:val="0057470A"/>
    <w:rsid w:val="00575CEC"/>
    <w:rsid w:val="0058306B"/>
    <w:rsid w:val="005838DA"/>
    <w:rsid w:val="00592060"/>
    <w:rsid w:val="005920FE"/>
    <w:rsid w:val="005946E5"/>
    <w:rsid w:val="005970EB"/>
    <w:rsid w:val="005A2CEB"/>
    <w:rsid w:val="005A3189"/>
    <w:rsid w:val="005A31AE"/>
    <w:rsid w:val="005A4ED6"/>
    <w:rsid w:val="005A66AE"/>
    <w:rsid w:val="005B043D"/>
    <w:rsid w:val="005B1068"/>
    <w:rsid w:val="005B16F1"/>
    <w:rsid w:val="005C087E"/>
    <w:rsid w:val="005C2E38"/>
    <w:rsid w:val="005C4F8A"/>
    <w:rsid w:val="005C5F3E"/>
    <w:rsid w:val="005C625C"/>
    <w:rsid w:val="005C6472"/>
    <w:rsid w:val="005C6DF5"/>
    <w:rsid w:val="005C7209"/>
    <w:rsid w:val="005D1837"/>
    <w:rsid w:val="005D1CDD"/>
    <w:rsid w:val="005D1E68"/>
    <w:rsid w:val="005D3455"/>
    <w:rsid w:val="005D3826"/>
    <w:rsid w:val="005D44FD"/>
    <w:rsid w:val="005D5455"/>
    <w:rsid w:val="005D60F4"/>
    <w:rsid w:val="005D6E38"/>
    <w:rsid w:val="005E1DC7"/>
    <w:rsid w:val="005E2311"/>
    <w:rsid w:val="005E2A65"/>
    <w:rsid w:val="005E2C82"/>
    <w:rsid w:val="005E4F88"/>
    <w:rsid w:val="005E62FF"/>
    <w:rsid w:val="005E73C0"/>
    <w:rsid w:val="005E7529"/>
    <w:rsid w:val="005E7753"/>
    <w:rsid w:val="005F0408"/>
    <w:rsid w:val="005F0A9D"/>
    <w:rsid w:val="005F11B8"/>
    <w:rsid w:val="005F7982"/>
    <w:rsid w:val="005F7A7E"/>
    <w:rsid w:val="00600F04"/>
    <w:rsid w:val="00601545"/>
    <w:rsid w:val="006039D0"/>
    <w:rsid w:val="00603EDB"/>
    <w:rsid w:val="00610B69"/>
    <w:rsid w:val="00615BDE"/>
    <w:rsid w:val="0061633C"/>
    <w:rsid w:val="00622D01"/>
    <w:rsid w:val="00625277"/>
    <w:rsid w:val="00625568"/>
    <w:rsid w:val="006257D1"/>
    <w:rsid w:val="00625935"/>
    <w:rsid w:val="006271A9"/>
    <w:rsid w:val="0063194A"/>
    <w:rsid w:val="00631C31"/>
    <w:rsid w:val="00634A2F"/>
    <w:rsid w:val="0063648E"/>
    <w:rsid w:val="00636661"/>
    <w:rsid w:val="006368E9"/>
    <w:rsid w:val="00640F42"/>
    <w:rsid w:val="00641151"/>
    <w:rsid w:val="00642A16"/>
    <w:rsid w:val="00644844"/>
    <w:rsid w:val="00645F8C"/>
    <w:rsid w:val="00646DCE"/>
    <w:rsid w:val="00652FDB"/>
    <w:rsid w:val="00653446"/>
    <w:rsid w:val="006563BE"/>
    <w:rsid w:val="00662A5D"/>
    <w:rsid w:val="006642C3"/>
    <w:rsid w:val="00664A37"/>
    <w:rsid w:val="00665587"/>
    <w:rsid w:val="0066616F"/>
    <w:rsid w:val="00667713"/>
    <w:rsid w:val="00667E26"/>
    <w:rsid w:val="00672F99"/>
    <w:rsid w:val="0067342A"/>
    <w:rsid w:val="006737B8"/>
    <w:rsid w:val="00675953"/>
    <w:rsid w:val="006768D5"/>
    <w:rsid w:val="00677459"/>
    <w:rsid w:val="00683D5F"/>
    <w:rsid w:val="006847E9"/>
    <w:rsid w:val="006850BA"/>
    <w:rsid w:val="00690212"/>
    <w:rsid w:val="00691956"/>
    <w:rsid w:val="006923A4"/>
    <w:rsid w:val="00696490"/>
    <w:rsid w:val="00696C6E"/>
    <w:rsid w:val="00697A06"/>
    <w:rsid w:val="00697AFC"/>
    <w:rsid w:val="00697FC7"/>
    <w:rsid w:val="006A0E11"/>
    <w:rsid w:val="006A20F8"/>
    <w:rsid w:val="006A30F4"/>
    <w:rsid w:val="006A3A09"/>
    <w:rsid w:val="006A3EDD"/>
    <w:rsid w:val="006A6015"/>
    <w:rsid w:val="006B0269"/>
    <w:rsid w:val="006B0937"/>
    <w:rsid w:val="006B183D"/>
    <w:rsid w:val="006B57AB"/>
    <w:rsid w:val="006B6DD1"/>
    <w:rsid w:val="006B7D15"/>
    <w:rsid w:val="006C3271"/>
    <w:rsid w:val="006C39A6"/>
    <w:rsid w:val="006C3B46"/>
    <w:rsid w:val="006C456A"/>
    <w:rsid w:val="006C617D"/>
    <w:rsid w:val="006C7436"/>
    <w:rsid w:val="006C7753"/>
    <w:rsid w:val="006C7E02"/>
    <w:rsid w:val="006D2767"/>
    <w:rsid w:val="006D7AA5"/>
    <w:rsid w:val="006E08E3"/>
    <w:rsid w:val="006E0BF7"/>
    <w:rsid w:val="006E2CC8"/>
    <w:rsid w:val="006E5286"/>
    <w:rsid w:val="006E5C6F"/>
    <w:rsid w:val="006E6D16"/>
    <w:rsid w:val="006E77C0"/>
    <w:rsid w:val="006F0013"/>
    <w:rsid w:val="006F026A"/>
    <w:rsid w:val="006F2CC6"/>
    <w:rsid w:val="006F37FC"/>
    <w:rsid w:val="006F4616"/>
    <w:rsid w:val="006F5057"/>
    <w:rsid w:val="006F549D"/>
    <w:rsid w:val="006F6F5E"/>
    <w:rsid w:val="006F722B"/>
    <w:rsid w:val="0070048C"/>
    <w:rsid w:val="00702814"/>
    <w:rsid w:val="007032E0"/>
    <w:rsid w:val="007036CE"/>
    <w:rsid w:val="007038EB"/>
    <w:rsid w:val="007061E5"/>
    <w:rsid w:val="007064EE"/>
    <w:rsid w:val="007100C4"/>
    <w:rsid w:val="00710AEE"/>
    <w:rsid w:val="00710E0A"/>
    <w:rsid w:val="007123BB"/>
    <w:rsid w:val="00712687"/>
    <w:rsid w:val="00714060"/>
    <w:rsid w:val="007145EE"/>
    <w:rsid w:val="00714C6B"/>
    <w:rsid w:val="007154BF"/>
    <w:rsid w:val="00717D22"/>
    <w:rsid w:val="0072069D"/>
    <w:rsid w:val="007213B5"/>
    <w:rsid w:val="00730A10"/>
    <w:rsid w:val="00731C4D"/>
    <w:rsid w:val="00732768"/>
    <w:rsid w:val="00732CC7"/>
    <w:rsid w:val="00732D98"/>
    <w:rsid w:val="00735E5F"/>
    <w:rsid w:val="00736C3B"/>
    <w:rsid w:val="00740A07"/>
    <w:rsid w:val="00740E70"/>
    <w:rsid w:val="0074395B"/>
    <w:rsid w:val="00743A5E"/>
    <w:rsid w:val="00746223"/>
    <w:rsid w:val="00750D8F"/>
    <w:rsid w:val="00751276"/>
    <w:rsid w:val="0075364A"/>
    <w:rsid w:val="00753710"/>
    <w:rsid w:val="00753ADA"/>
    <w:rsid w:val="0075492A"/>
    <w:rsid w:val="00755A8C"/>
    <w:rsid w:val="00755AD9"/>
    <w:rsid w:val="007566BD"/>
    <w:rsid w:val="007573B0"/>
    <w:rsid w:val="00757A9B"/>
    <w:rsid w:val="007614AF"/>
    <w:rsid w:val="007638AC"/>
    <w:rsid w:val="0076461D"/>
    <w:rsid w:val="00771558"/>
    <w:rsid w:val="0077374B"/>
    <w:rsid w:val="00773BB8"/>
    <w:rsid w:val="00773C20"/>
    <w:rsid w:val="00774598"/>
    <w:rsid w:val="00775986"/>
    <w:rsid w:val="00775E45"/>
    <w:rsid w:val="007809AE"/>
    <w:rsid w:val="00781D83"/>
    <w:rsid w:val="00782EC1"/>
    <w:rsid w:val="00783F60"/>
    <w:rsid w:val="00785665"/>
    <w:rsid w:val="0079022E"/>
    <w:rsid w:val="00791C28"/>
    <w:rsid w:val="00792CD6"/>
    <w:rsid w:val="00795FC9"/>
    <w:rsid w:val="00796AEF"/>
    <w:rsid w:val="0079792F"/>
    <w:rsid w:val="007A30ED"/>
    <w:rsid w:val="007A5B4B"/>
    <w:rsid w:val="007A6BFA"/>
    <w:rsid w:val="007B1DC1"/>
    <w:rsid w:val="007B2BDD"/>
    <w:rsid w:val="007B332A"/>
    <w:rsid w:val="007B6B90"/>
    <w:rsid w:val="007B6BA3"/>
    <w:rsid w:val="007B6DF6"/>
    <w:rsid w:val="007C41EA"/>
    <w:rsid w:val="007D03BF"/>
    <w:rsid w:val="007D6650"/>
    <w:rsid w:val="007E0D2F"/>
    <w:rsid w:val="007E2186"/>
    <w:rsid w:val="007E32DD"/>
    <w:rsid w:val="007E7709"/>
    <w:rsid w:val="007F0D4D"/>
    <w:rsid w:val="007F0E10"/>
    <w:rsid w:val="007F20A3"/>
    <w:rsid w:val="007F2BF3"/>
    <w:rsid w:val="007F3029"/>
    <w:rsid w:val="007F310C"/>
    <w:rsid w:val="007F4C6C"/>
    <w:rsid w:val="007F4E7F"/>
    <w:rsid w:val="007F6BD9"/>
    <w:rsid w:val="008016D0"/>
    <w:rsid w:val="00802973"/>
    <w:rsid w:val="008038B9"/>
    <w:rsid w:val="00803CF9"/>
    <w:rsid w:val="0080619E"/>
    <w:rsid w:val="00807524"/>
    <w:rsid w:val="00807B10"/>
    <w:rsid w:val="0081094A"/>
    <w:rsid w:val="00814DA8"/>
    <w:rsid w:val="00815772"/>
    <w:rsid w:val="008168E4"/>
    <w:rsid w:val="00822CEC"/>
    <w:rsid w:val="00827400"/>
    <w:rsid w:val="00827556"/>
    <w:rsid w:val="00830B75"/>
    <w:rsid w:val="00832FE6"/>
    <w:rsid w:val="00833DE1"/>
    <w:rsid w:val="00834583"/>
    <w:rsid w:val="00834D01"/>
    <w:rsid w:val="00840CA5"/>
    <w:rsid w:val="0084148C"/>
    <w:rsid w:val="0084169B"/>
    <w:rsid w:val="00841CF2"/>
    <w:rsid w:val="008429FF"/>
    <w:rsid w:val="00842C5F"/>
    <w:rsid w:val="00843223"/>
    <w:rsid w:val="00844189"/>
    <w:rsid w:val="00846D17"/>
    <w:rsid w:val="00847B1B"/>
    <w:rsid w:val="00847F08"/>
    <w:rsid w:val="00847F0D"/>
    <w:rsid w:val="00851DC5"/>
    <w:rsid w:val="00853067"/>
    <w:rsid w:val="00854450"/>
    <w:rsid w:val="00855D26"/>
    <w:rsid w:val="008604D0"/>
    <w:rsid w:val="00860A1D"/>
    <w:rsid w:val="00861564"/>
    <w:rsid w:val="00861860"/>
    <w:rsid w:val="00865204"/>
    <w:rsid w:val="00865632"/>
    <w:rsid w:val="00865859"/>
    <w:rsid w:val="008659E2"/>
    <w:rsid w:val="0086605F"/>
    <w:rsid w:val="0087220E"/>
    <w:rsid w:val="00872508"/>
    <w:rsid w:val="00875B81"/>
    <w:rsid w:val="00882FEA"/>
    <w:rsid w:val="00883605"/>
    <w:rsid w:val="008847D1"/>
    <w:rsid w:val="008852D6"/>
    <w:rsid w:val="00886332"/>
    <w:rsid w:val="008917B5"/>
    <w:rsid w:val="008976D9"/>
    <w:rsid w:val="008A03EB"/>
    <w:rsid w:val="008A12E4"/>
    <w:rsid w:val="008A15E7"/>
    <w:rsid w:val="008A38B5"/>
    <w:rsid w:val="008A439C"/>
    <w:rsid w:val="008A69ED"/>
    <w:rsid w:val="008A75CB"/>
    <w:rsid w:val="008B3016"/>
    <w:rsid w:val="008B4500"/>
    <w:rsid w:val="008B4D44"/>
    <w:rsid w:val="008B5DEF"/>
    <w:rsid w:val="008B6553"/>
    <w:rsid w:val="008B7640"/>
    <w:rsid w:val="008C0207"/>
    <w:rsid w:val="008C1DA3"/>
    <w:rsid w:val="008C499F"/>
    <w:rsid w:val="008D12FC"/>
    <w:rsid w:val="008D15E7"/>
    <w:rsid w:val="008D1D7E"/>
    <w:rsid w:val="008D2DF3"/>
    <w:rsid w:val="008D39B0"/>
    <w:rsid w:val="008D4BD6"/>
    <w:rsid w:val="008D5168"/>
    <w:rsid w:val="008D5908"/>
    <w:rsid w:val="008D5E8E"/>
    <w:rsid w:val="008D758A"/>
    <w:rsid w:val="008E0FBF"/>
    <w:rsid w:val="008E0FCD"/>
    <w:rsid w:val="008E32D8"/>
    <w:rsid w:val="008E571A"/>
    <w:rsid w:val="008F04E5"/>
    <w:rsid w:val="008F0979"/>
    <w:rsid w:val="008F1C1C"/>
    <w:rsid w:val="008F2D01"/>
    <w:rsid w:val="008F3C34"/>
    <w:rsid w:val="008F4DBC"/>
    <w:rsid w:val="008F636F"/>
    <w:rsid w:val="008F7C76"/>
    <w:rsid w:val="009037D3"/>
    <w:rsid w:val="00904EFC"/>
    <w:rsid w:val="0090556C"/>
    <w:rsid w:val="00910F37"/>
    <w:rsid w:val="00911F98"/>
    <w:rsid w:val="00913387"/>
    <w:rsid w:val="00913448"/>
    <w:rsid w:val="009137AC"/>
    <w:rsid w:val="00913E64"/>
    <w:rsid w:val="0091442D"/>
    <w:rsid w:val="0091644B"/>
    <w:rsid w:val="00917CE6"/>
    <w:rsid w:val="009203C4"/>
    <w:rsid w:val="00920EBD"/>
    <w:rsid w:val="009249AD"/>
    <w:rsid w:val="00930019"/>
    <w:rsid w:val="009306CF"/>
    <w:rsid w:val="00930E3D"/>
    <w:rsid w:val="00933BD2"/>
    <w:rsid w:val="009340D4"/>
    <w:rsid w:val="009371DB"/>
    <w:rsid w:val="00937C06"/>
    <w:rsid w:val="00941310"/>
    <w:rsid w:val="009420B6"/>
    <w:rsid w:val="00944FB2"/>
    <w:rsid w:val="00945C62"/>
    <w:rsid w:val="009475F7"/>
    <w:rsid w:val="00950275"/>
    <w:rsid w:val="009533B4"/>
    <w:rsid w:val="00953525"/>
    <w:rsid w:val="00956B86"/>
    <w:rsid w:val="009579CA"/>
    <w:rsid w:val="00963D54"/>
    <w:rsid w:val="00964EB0"/>
    <w:rsid w:val="0096502F"/>
    <w:rsid w:val="00966702"/>
    <w:rsid w:val="0097250F"/>
    <w:rsid w:val="00973D73"/>
    <w:rsid w:val="009762FD"/>
    <w:rsid w:val="009768F8"/>
    <w:rsid w:val="00981124"/>
    <w:rsid w:val="0098232A"/>
    <w:rsid w:val="00982DA1"/>
    <w:rsid w:val="009833A6"/>
    <w:rsid w:val="009857AC"/>
    <w:rsid w:val="00985841"/>
    <w:rsid w:val="00985F47"/>
    <w:rsid w:val="00987535"/>
    <w:rsid w:val="00987FA9"/>
    <w:rsid w:val="00990DEC"/>
    <w:rsid w:val="00995D04"/>
    <w:rsid w:val="00996817"/>
    <w:rsid w:val="00997C45"/>
    <w:rsid w:val="009A097E"/>
    <w:rsid w:val="009A197D"/>
    <w:rsid w:val="009A2233"/>
    <w:rsid w:val="009A3C21"/>
    <w:rsid w:val="009A5006"/>
    <w:rsid w:val="009B0454"/>
    <w:rsid w:val="009B0D8F"/>
    <w:rsid w:val="009B1E4E"/>
    <w:rsid w:val="009B2D56"/>
    <w:rsid w:val="009B34DE"/>
    <w:rsid w:val="009B5373"/>
    <w:rsid w:val="009B5BE3"/>
    <w:rsid w:val="009C071C"/>
    <w:rsid w:val="009C63D5"/>
    <w:rsid w:val="009C6CA9"/>
    <w:rsid w:val="009C6CBF"/>
    <w:rsid w:val="009D0EE0"/>
    <w:rsid w:val="009D2465"/>
    <w:rsid w:val="009D3242"/>
    <w:rsid w:val="009D583C"/>
    <w:rsid w:val="009D7817"/>
    <w:rsid w:val="009E050A"/>
    <w:rsid w:val="009E1F46"/>
    <w:rsid w:val="009E211A"/>
    <w:rsid w:val="009E45FE"/>
    <w:rsid w:val="009E47E8"/>
    <w:rsid w:val="009E67E9"/>
    <w:rsid w:val="009F009D"/>
    <w:rsid w:val="009F00C5"/>
    <w:rsid w:val="009F0CD3"/>
    <w:rsid w:val="009F272F"/>
    <w:rsid w:val="009F37D5"/>
    <w:rsid w:val="009F514E"/>
    <w:rsid w:val="009F577B"/>
    <w:rsid w:val="009F7BF8"/>
    <w:rsid w:val="00A0022B"/>
    <w:rsid w:val="00A01743"/>
    <w:rsid w:val="00A02968"/>
    <w:rsid w:val="00A03A4A"/>
    <w:rsid w:val="00A042CC"/>
    <w:rsid w:val="00A04643"/>
    <w:rsid w:val="00A04904"/>
    <w:rsid w:val="00A05CF8"/>
    <w:rsid w:val="00A066C3"/>
    <w:rsid w:val="00A06717"/>
    <w:rsid w:val="00A07F30"/>
    <w:rsid w:val="00A1171A"/>
    <w:rsid w:val="00A12A60"/>
    <w:rsid w:val="00A203BB"/>
    <w:rsid w:val="00A21676"/>
    <w:rsid w:val="00A21687"/>
    <w:rsid w:val="00A23756"/>
    <w:rsid w:val="00A238C9"/>
    <w:rsid w:val="00A24AFF"/>
    <w:rsid w:val="00A2629C"/>
    <w:rsid w:val="00A3115B"/>
    <w:rsid w:val="00A3237D"/>
    <w:rsid w:val="00A3393A"/>
    <w:rsid w:val="00A3689C"/>
    <w:rsid w:val="00A40233"/>
    <w:rsid w:val="00A43202"/>
    <w:rsid w:val="00A4329F"/>
    <w:rsid w:val="00A44822"/>
    <w:rsid w:val="00A44834"/>
    <w:rsid w:val="00A457FA"/>
    <w:rsid w:val="00A470E4"/>
    <w:rsid w:val="00A4751D"/>
    <w:rsid w:val="00A478C2"/>
    <w:rsid w:val="00A53FF7"/>
    <w:rsid w:val="00A5448A"/>
    <w:rsid w:val="00A55CF9"/>
    <w:rsid w:val="00A573F1"/>
    <w:rsid w:val="00A64369"/>
    <w:rsid w:val="00A64A80"/>
    <w:rsid w:val="00A65D2C"/>
    <w:rsid w:val="00A67522"/>
    <w:rsid w:val="00A679B2"/>
    <w:rsid w:val="00A7077E"/>
    <w:rsid w:val="00A71015"/>
    <w:rsid w:val="00A713F0"/>
    <w:rsid w:val="00A7237F"/>
    <w:rsid w:val="00A73B73"/>
    <w:rsid w:val="00A73EC2"/>
    <w:rsid w:val="00A74E18"/>
    <w:rsid w:val="00A756B2"/>
    <w:rsid w:val="00A7628A"/>
    <w:rsid w:val="00A81EDA"/>
    <w:rsid w:val="00A8303E"/>
    <w:rsid w:val="00A83232"/>
    <w:rsid w:val="00A859AF"/>
    <w:rsid w:val="00A86A23"/>
    <w:rsid w:val="00A86FE1"/>
    <w:rsid w:val="00A90200"/>
    <w:rsid w:val="00A90787"/>
    <w:rsid w:val="00A90E95"/>
    <w:rsid w:val="00A916E4"/>
    <w:rsid w:val="00A93E7E"/>
    <w:rsid w:val="00A94AF5"/>
    <w:rsid w:val="00A95D84"/>
    <w:rsid w:val="00A96A75"/>
    <w:rsid w:val="00AA1EC3"/>
    <w:rsid w:val="00AA4619"/>
    <w:rsid w:val="00AB435D"/>
    <w:rsid w:val="00AC0F18"/>
    <w:rsid w:val="00AC2A76"/>
    <w:rsid w:val="00AC6017"/>
    <w:rsid w:val="00AC7AED"/>
    <w:rsid w:val="00AC7F88"/>
    <w:rsid w:val="00AD1625"/>
    <w:rsid w:val="00AD3661"/>
    <w:rsid w:val="00AD53B7"/>
    <w:rsid w:val="00AD5747"/>
    <w:rsid w:val="00AD628B"/>
    <w:rsid w:val="00AD62B3"/>
    <w:rsid w:val="00AD709C"/>
    <w:rsid w:val="00AE0519"/>
    <w:rsid w:val="00AE0621"/>
    <w:rsid w:val="00AE10B1"/>
    <w:rsid w:val="00AE1627"/>
    <w:rsid w:val="00AE4322"/>
    <w:rsid w:val="00AE61C7"/>
    <w:rsid w:val="00AE65E9"/>
    <w:rsid w:val="00AE6971"/>
    <w:rsid w:val="00AF109D"/>
    <w:rsid w:val="00AF326F"/>
    <w:rsid w:val="00AF4CA8"/>
    <w:rsid w:val="00AF52E7"/>
    <w:rsid w:val="00AF5DAF"/>
    <w:rsid w:val="00AF63CC"/>
    <w:rsid w:val="00AF6690"/>
    <w:rsid w:val="00AF6FF1"/>
    <w:rsid w:val="00B0005E"/>
    <w:rsid w:val="00B00EDE"/>
    <w:rsid w:val="00B01976"/>
    <w:rsid w:val="00B027E5"/>
    <w:rsid w:val="00B028B8"/>
    <w:rsid w:val="00B0398F"/>
    <w:rsid w:val="00B04523"/>
    <w:rsid w:val="00B050F9"/>
    <w:rsid w:val="00B0566D"/>
    <w:rsid w:val="00B06C56"/>
    <w:rsid w:val="00B10599"/>
    <w:rsid w:val="00B12BC1"/>
    <w:rsid w:val="00B13859"/>
    <w:rsid w:val="00B14168"/>
    <w:rsid w:val="00B1559D"/>
    <w:rsid w:val="00B15877"/>
    <w:rsid w:val="00B21DAE"/>
    <w:rsid w:val="00B233E3"/>
    <w:rsid w:val="00B249C8"/>
    <w:rsid w:val="00B25463"/>
    <w:rsid w:val="00B270A7"/>
    <w:rsid w:val="00B273D1"/>
    <w:rsid w:val="00B31E9F"/>
    <w:rsid w:val="00B3353A"/>
    <w:rsid w:val="00B3498F"/>
    <w:rsid w:val="00B4021E"/>
    <w:rsid w:val="00B42C75"/>
    <w:rsid w:val="00B42F69"/>
    <w:rsid w:val="00B44F02"/>
    <w:rsid w:val="00B47E58"/>
    <w:rsid w:val="00B5096B"/>
    <w:rsid w:val="00B5240F"/>
    <w:rsid w:val="00B56185"/>
    <w:rsid w:val="00B56428"/>
    <w:rsid w:val="00B56661"/>
    <w:rsid w:val="00B56F08"/>
    <w:rsid w:val="00B57F36"/>
    <w:rsid w:val="00B6111C"/>
    <w:rsid w:val="00B612A1"/>
    <w:rsid w:val="00B621C7"/>
    <w:rsid w:val="00B63A22"/>
    <w:rsid w:val="00B650EA"/>
    <w:rsid w:val="00B65A91"/>
    <w:rsid w:val="00B67DFF"/>
    <w:rsid w:val="00B67EA2"/>
    <w:rsid w:val="00B714F0"/>
    <w:rsid w:val="00B7156B"/>
    <w:rsid w:val="00B75705"/>
    <w:rsid w:val="00B75E4D"/>
    <w:rsid w:val="00B814B9"/>
    <w:rsid w:val="00B8261E"/>
    <w:rsid w:val="00B8645E"/>
    <w:rsid w:val="00B86601"/>
    <w:rsid w:val="00B955E7"/>
    <w:rsid w:val="00B97EEE"/>
    <w:rsid w:val="00BA1DA4"/>
    <w:rsid w:val="00BA55C4"/>
    <w:rsid w:val="00BA757B"/>
    <w:rsid w:val="00BB12FE"/>
    <w:rsid w:val="00BB525E"/>
    <w:rsid w:val="00BC0525"/>
    <w:rsid w:val="00BC0BA4"/>
    <w:rsid w:val="00BC2C32"/>
    <w:rsid w:val="00BC5029"/>
    <w:rsid w:val="00BC5226"/>
    <w:rsid w:val="00BC6161"/>
    <w:rsid w:val="00BD1D3D"/>
    <w:rsid w:val="00BD2075"/>
    <w:rsid w:val="00BD225C"/>
    <w:rsid w:val="00BD519E"/>
    <w:rsid w:val="00BD7205"/>
    <w:rsid w:val="00BD7458"/>
    <w:rsid w:val="00BE2272"/>
    <w:rsid w:val="00BE3456"/>
    <w:rsid w:val="00BE3D30"/>
    <w:rsid w:val="00BE4D13"/>
    <w:rsid w:val="00BE578D"/>
    <w:rsid w:val="00BE5995"/>
    <w:rsid w:val="00BF0105"/>
    <w:rsid w:val="00BF1A0D"/>
    <w:rsid w:val="00BF256D"/>
    <w:rsid w:val="00BF36F8"/>
    <w:rsid w:val="00BF4D6D"/>
    <w:rsid w:val="00BF66A1"/>
    <w:rsid w:val="00BF7A24"/>
    <w:rsid w:val="00C05850"/>
    <w:rsid w:val="00C05C5B"/>
    <w:rsid w:val="00C071A6"/>
    <w:rsid w:val="00C12CB6"/>
    <w:rsid w:val="00C13A79"/>
    <w:rsid w:val="00C2011D"/>
    <w:rsid w:val="00C213F2"/>
    <w:rsid w:val="00C274EF"/>
    <w:rsid w:val="00C279BE"/>
    <w:rsid w:val="00C3250A"/>
    <w:rsid w:val="00C3305C"/>
    <w:rsid w:val="00C33A85"/>
    <w:rsid w:val="00C3499D"/>
    <w:rsid w:val="00C4111A"/>
    <w:rsid w:val="00C4351B"/>
    <w:rsid w:val="00C462F5"/>
    <w:rsid w:val="00C477DA"/>
    <w:rsid w:val="00C51E9D"/>
    <w:rsid w:val="00C53F6A"/>
    <w:rsid w:val="00C55DE6"/>
    <w:rsid w:val="00C60183"/>
    <w:rsid w:val="00C604AC"/>
    <w:rsid w:val="00C6190E"/>
    <w:rsid w:val="00C61EAD"/>
    <w:rsid w:val="00C63793"/>
    <w:rsid w:val="00C666F3"/>
    <w:rsid w:val="00C72F58"/>
    <w:rsid w:val="00C74B73"/>
    <w:rsid w:val="00C75895"/>
    <w:rsid w:val="00C7678B"/>
    <w:rsid w:val="00C81161"/>
    <w:rsid w:val="00C8506C"/>
    <w:rsid w:val="00C86A1F"/>
    <w:rsid w:val="00C86E14"/>
    <w:rsid w:val="00C87ADE"/>
    <w:rsid w:val="00C87CE1"/>
    <w:rsid w:val="00C902DE"/>
    <w:rsid w:val="00C90F68"/>
    <w:rsid w:val="00C9112B"/>
    <w:rsid w:val="00C91E8B"/>
    <w:rsid w:val="00C93677"/>
    <w:rsid w:val="00C95012"/>
    <w:rsid w:val="00CA4CE9"/>
    <w:rsid w:val="00CB1AB3"/>
    <w:rsid w:val="00CB1F53"/>
    <w:rsid w:val="00CB23AA"/>
    <w:rsid w:val="00CB2FBC"/>
    <w:rsid w:val="00CB592A"/>
    <w:rsid w:val="00CB7175"/>
    <w:rsid w:val="00CC0977"/>
    <w:rsid w:val="00CC1355"/>
    <w:rsid w:val="00CC2CCE"/>
    <w:rsid w:val="00CC4F23"/>
    <w:rsid w:val="00CD228B"/>
    <w:rsid w:val="00CD5325"/>
    <w:rsid w:val="00CD626D"/>
    <w:rsid w:val="00CD7711"/>
    <w:rsid w:val="00CE0806"/>
    <w:rsid w:val="00CE21BA"/>
    <w:rsid w:val="00CE2BBE"/>
    <w:rsid w:val="00CE3C68"/>
    <w:rsid w:val="00CE5F4F"/>
    <w:rsid w:val="00CE6B23"/>
    <w:rsid w:val="00CE6BDE"/>
    <w:rsid w:val="00CE70D5"/>
    <w:rsid w:val="00CE79B7"/>
    <w:rsid w:val="00CE7FB1"/>
    <w:rsid w:val="00CF041E"/>
    <w:rsid w:val="00CF06F7"/>
    <w:rsid w:val="00CF17A5"/>
    <w:rsid w:val="00CF2093"/>
    <w:rsid w:val="00CF25DE"/>
    <w:rsid w:val="00CF2AD5"/>
    <w:rsid w:val="00CF4638"/>
    <w:rsid w:val="00CF6A21"/>
    <w:rsid w:val="00CF6CD9"/>
    <w:rsid w:val="00D01A11"/>
    <w:rsid w:val="00D020F2"/>
    <w:rsid w:val="00D04248"/>
    <w:rsid w:val="00D04E2A"/>
    <w:rsid w:val="00D0529D"/>
    <w:rsid w:val="00D06992"/>
    <w:rsid w:val="00D06AF4"/>
    <w:rsid w:val="00D0793E"/>
    <w:rsid w:val="00D07AC2"/>
    <w:rsid w:val="00D106A2"/>
    <w:rsid w:val="00D12653"/>
    <w:rsid w:val="00D15007"/>
    <w:rsid w:val="00D20957"/>
    <w:rsid w:val="00D21768"/>
    <w:rsid w:val="00D2270E"/>
    <w:rsid w:val="00D23AD8"/>
    <w:rsid w:val="00D24111"/>
    <w:rsid w:val="00D27755"/>
    <w:rsid w:val="00D304EC"/>
    <w:rsid w:val="00D31712"/>
    <w:rsid w:val="00D3223B"/>
    <w:rsid w:val="00D322BB"/>
    <w:rsid w:val="00D3633A"/>
    <w:rsid w:val="00D37151"/>
    <w:rsid w:val="00D37A8C"/>
    <w:rsid w:val="00D411C1"/>
    <w:rsid w:val="00D41232"/>
    <w:rsid w:val="00D4459C"/>
    <w:rsid w:val="00D45648"/>
    <w:rsid w:val="00D46095"/>
    <w:rsid w:val="00D46FBC"/>
    <w:rsid w:val="00D4725D"/>
    <w:rsid w:val="00D4756D"/>
    <w:rsid w:val="00D512E6"/>
    <w:rsid w:val="00D51A44"/>
    <w:rsid w:val="00D52BDD"/>
    <w:rsid w:val="00D52F98"/>
    <w:rsid w:val="00D557E0"/>
    <w:rsid w:val="00D5644E"/>
    <w:rsid w:val="00D56452"/>
    <w:rsid w:val="00D56F59"/>
    <w:rsid w:val="00D602C8"/>
    <w:rsid w:val="00D6085E"/>
    <w:rsid w:val="00D61361"/>
    <w:rsid w:val="00D623C9"/>
    <w:rsid w:val="00D633A5"/>
    <w:rsid w:val="00D64F8D"/>
    <w:rsid w:val="00D66188"/>
    <w:rsid w:val="00D661A8"/>
    <w:rsid w:val="00D73CEC"/>
    <w:rsid w:val="00D75614"/>
    <w:rsid w:val="00D760AF"/>
    <w:rsid w:val="00D76FD9"/>
    <w:rsid w:val="00D776DA"/>
    <w:rsid w:val="00D77DCB"/>
    <w:rsid w:val="00D77E10"/>
    <w:rsid w:val="00D802ED"/>
    <w:rsid w:val="00D81635"/>
    <w:rsid w:val="00D817B8"/>
    <w:rsid w:val="00D82DC8"/>
    <w:rsid w:val="00D91A38"/>
    <w:rsid w:val="00D93915"/>
    <w:rsid w:val="00D93DBF"/>
    <w:rsid w:val="00D960A1"/>
    <w:rsid w:val="00D963EA"/>
    <w:rsid w:val="00D9705C"/>
    <w:rsid w:val="00D975F4"/>
    <w:rsid w:val="00DA066F"/>
    <w:rsid w:val="00DA09E7"/>
    <w:rsid w:val="00DA1C88"/>
    <w:rsid w:val="00DA216B"/>
    <w:rsid w:val="00DA4BA4"/>
    <w:rsid w:val="00DA668B"/>
    <w:rsid w:val="00DA753C"/>
    <w:rsid w:val="00DA7C6B"/>
    <w:rsid w:val="00DB4366"/>
    <w:rsid w:val="00DB57B0"/>
    <w:rsid w:val="00DB6D9A"/>
    <w:rsid w:val="00DB72A3"/>
    <w:rsid w:val="00DC1782"/>
    <w:rsid w:val="00DC41D3"/>
    <w:rsid w:val="00DC4D05"/>
    <w:rsid w:val="00DC5953"/>
    <w:rsid w:val="00DC5A27"/>
    <w:rsid w:val="00DC6F32"/>
    <w:rsid w:val="00DC7E3F"/>
    <w:rsid w:val="00DD1E93"/>
    <w:rsid w:val="00DD30AE"/>
    <w:rsid w:val="00DD5E6C"/>
    <w:rsid w:val="00DD6CFA"/>
    <w:rsid w:val="00DE0214"/>
    <w:rsid w:val="00DE0418"/>
    <w:rsid w:val="00DE1A62"/>
    <w:rsid w:val="00DE21ED"/>
    <w:rsid w:val="00DE2391"/>
    <w:rsid w:val="00DE7D69"/>
    <w:rsid w:val="00DF1C95"/>
    <w:rsid w:val="00DF602B"/>
    <w:rsid w:val="00E01477"/>
    <w:rsid w:val="00E025D5"/>
    <w:rsid w:val="00E035DE"/>
    <w:rsid w:val="00E12406"/>
    <w:rsid w:val="00E13C18"/>
    <w:rsid w:val="00E15CF9"/>
    <w:rsid w:val="00E15EF3"/>
    <w:rsid w:val="00E1674A"/>
    <w:rsid w:val="00E172B5"/>
    <w:rsid w:val="00E1765E"/>
    <w:rsid w:val="00E210F9"/>
    <w:rsid w:val="00E22E78"/>
    <w:rsid w:val="00E2323B"/>
    <w:rsid w:val="00E23521"/>
    <w:rsid w:val="00E24926"/>
    <w:rsid w:val="00E265FD"/>
    <w:rsid w:val="00E321D0"/>
    <w:rsid w:val="00E336CF"/>
    <w:rsid w:val="00E3423F"/>
    <w:rsid w:val="00E34532"/>
    <w:rsid w:val="00E34589"/>
    <w:rsid w:val="00E364DD"/>
    <w:rsid w:val="00E36641"/>
    <w:rsid w:val="00E37FF8"/>
    <w:rsid w:val="00E41571"/>
    <w:rsid w:val="00E46D42"/>
    <w:rsid w:val="00E46D8E"/>
    <w:rsid w:val="00E503FB"/>
    <w:rsid w:val="00E51545"/>
    <w:rsid w:val="00E51602"/>
    <w:rsid w:val="00E51919"/>
    <w:rsid w:val="00E533D9"/>
    <w:rsid w:val="00E5367C"/>
    <w:rsid w:val="00E55EED"/>
    <w:rsid w:val="00E66958"/>
    <w:rsid w:val="00E71397"/>
    <w:rsid w:val="00E7149D"/>
    <w:rsid w:val="00E7157C"/>
    <w:rsid w:val="00E72B34"/>
    <w:rsid w:val="00E72DA0"/>
    <w:rsid w:val="00E73BC4"/>
    <w:rsid w:val="00E743A3"/>
    <w:rsid w:val="00E7561C"/>
    <w:rsid w:val="00E76B17"/>
    <w:rsid w:val="00E77CCB"/>
    <w:rsid w:val="00E815D8"/>
    <w:rsid w:val="00E81A97"/>
    <w:rsid w:val="00E868B1"/>
    <w:rsid w:val="00E86DA1"/>
    <w:rsid w:val="00E92181"/>
    <w:rsid w:val="00E92519"/>
    <w:rsid w:val="00E92769"/>
    <w:rsid w:val="00E94CE0"/>
    <w:rsid w:val="00E9588E"/>
    <w:rsid w:val="00E9750D"/>
    <w:rsid w:val="00E97587"/>
    <w:rsid w:val="00E97B14"/>
    <w:rsid w:val="00EA0130"/>
    <w:rsid w:val="00EA11FB"/>
    <w:rsid w:val="00EA3491"/>
    <w:rsid w:val="00EA395B"/>
    <w:rsid w:val="00EA4AEA"/>
    <w:rsid w:val="00EA4CFF"/>
    <w:rsid w:val="00EA4EC7"/>
    <w:rsid w:val="00EA6AFB"/>
    <w:rsid w:val="00EA709D"/>
    <w:rsid w:val="00EB0AC8"/>
    <w:rsid w:val="00EB1314"/>
    <w:rsid w:val="00EB4725"/>
    <w:rsid w:val="00EB6275"/>
    <w:rsid w:val="00EB64C5"/>
    <w:rsid w:val="00EB6BB7"/>
    <w:rsid w:val="00EB6E60"/>
    <w:rsid w:val="00EB77E2"/>
    <w:rsid w:val="00EC3161"/>
    <w:rsid w:val="00EC485D"/>
    <w:rsid w:val="00EC4B48"/>
    <w:rsid w:val="00EC5B5B"/>
    <w:rsid w:val="00ED53A4"/>
    <w:rsid w:val="00ED669C"/>
    <w:rsid w:val="00ED7080"/>
    <w:rsid w:val="00EE1168"/>
    <w:rsid w:val="00EE175B"/>
    <w:rsid w:val="00EE4E82"/>
    <w:rsid w:val="00EE5F27"/>
    <w:rsid w:val="00EE63A8"/>
    <w:rsid w:val="00EF1AE0"/>
    <w:rsid w:val="00EF5162"/>
    <w:rsid w:val="00EF6121"/>
    <w:rsid w:val="00F00C08"/>
    <w:rsid w:val="00F0432C"/>
    <w:rsid w:val="00F07313"/>
    <w:rsid w:val="00F07FC8"/>
    <w:rsid w:val="00F1173E"/>
    <w:rsid w:val="00F13651"/>
    <w:rsid w:val="00F14020"/>
    <w:rsid w:val="00F20115"/>
    <w:rsid w:val="00F20DCF"/>
    <w:rsid w:val="00F21855"/>
    <w:rsid w:val="00F21A5A"/>
    <w:rsid w:val="00F23396"/>
    <w:rsid w:val="00F23685"/>
    <w:rsid w:val="00F246E8"/>
    <w:rsid w:val="00F305EC"/>
    <w:rsid w:val="00F3074C"/>
    <w:rsid w:val="00F34169"/>
    <w:rsid w:val="00F34452"/>
    <w:rsid w:val="00F35698"/>
    <w:rsid w:val="00F362AC"/>
    <w:rsid w:val="00F37E99"/>
    <w:rsid w:val="00F45AEE"/>
    <w:rsid w:val="00F45E62"/>
    <w:rsid w:val="00F474A8"/>
    <w:rsid w:val="00F47BC7"/>
    <w:rsid w:val="00F51488"/>
    <w:rsid w:val="00F51E73"/>
    <w:rsid w:val="00F53059"/>
    <w:rsid w:val="00F5383A"/>
    <w:rsid w:val="00F53D73"/>
    <w:rsid w:val="00F55865"/>
    <w:rsid w:val="00F55B19"/>
    <w:rsid w:val="00F56124"/>
    <w:rsid w:val="00F57400"/>
    <w:rsid w:val="00F63269"/>
    <w:rsid w:val="00F63281"/>
    <w:rsid w:val="00F6357E"/>
    <w:rsid w:val="00F649EF"/>
    <w:rsid w:val="00F64FE8"/>
    <w:rsid w:val="00F6618F"/>
    <w:rsid w:val="00F661E7"/>
    <w:rsid w:val="00F71589"/>
    <w:rsid w:val="00F721F4"/>
    <w:rsid w:val="00F72459"/>
    <w:rsid w:val="00F72C75"/>
    <w:rsid w:val="00F7330E"/>
    <w:rsid w:val="00F73BC4"/>
    <w:rsid w:val="00F745FC"/>
    <w:rsid w:val="00F75322"/>
    <w:rsid w:val="00F757AD"/>
    <w:rsid w:val="00F76C65"/>
    <w:rsid w:val="00F76F91"/>
    <w:rsid w:val="00F77792"/>
    <w:rsid w:val="00F83218"/>
    <w:rsid w:val="00F83EAF"/>
    <w:rsid w:val="00F84690"/>
    <w:rsid w:val="00F84D92"/>
    <w:rsid w:val="00F851AC"/>
    <w:rsid w:val="00F854EA"/>
    <w:rsid w:val="00F85F61"/>
    <w:rsid w:val="00F866E7"/>
    <w:rsid w:val="00F878AF"/>
    <w:rsid w:val="00F87CA3"/>
    <w:rsid w:val="00F9211F"/>
    <w:rsid w:val="00F937A1"/>
    <w:rsid w:val="00F95D99"/>
    <w:rsid w:val="00F962A8"/>
    <w:rsid w:val="00F962B9"/>
    <w:rsid w:val="00F96F80"/>
    <w:rsid w:val="00FA0928"/>
    <w:rsid w:val="00FA369B"/>
    <w:rsid w:val="00FA55FB"/>
    <w:rsid w:val="00FA5B72"/>
    <w:rsid w:val="00FA617F"/>
    <w:rsid w:val="00FA656E"/>
    <w:rsid w:val="00FB3C22"/>
    <w:rsid w:val="00FB3D0A"/>
    <w:rsid w:val="00FB4643"/>
    <w:rsid w:val="00FB481C"/>
    <w:rsid w:val="00FB4958"/>
    <w:rsid w:val="00FB4FF4"/>
    <w:rsid w:val="00FB65DD"/>
    <w:rsid w:val="00FB66F7"/>
    <w:rsid w:val="00FB6A43"/>
    <w:rsid w:val="00FB7BA7"/>
    <w:rsid w:val="00FC0468"/>
    <w:rsid w:val="00FC3584"/>
    <w:rsid w:val="00FC6F42"/>
    <w:rsid w:val="00FD2AD0"/>
    <w:rsid w:val="00FD3964"/>
    <w:rsid w:val="00FD4326"/>
    <w:rsid w:val="00FD472D"/>
    <w:rsid w:val="00FD6FF2"/>
    <w:rsid w:val="00FE09FC"/>
    <w:rsid w:val="00FE161E"/>
    <w:rsid w:val="00FE31C3"/>
    <w:rsid w:val="00FE3709"/>
    <w:rsid w:val="00FE3CB0"/>
    <w:rsid w:val="00FE434E"/>
    <w:rsid w:val="00FE59EB"/>
    <w:rsid w:val="00FE6081"/>
    <w:rsid w:val="00FF0BFD"/>
    <w:rsid w:val="00FF3B60"/>
    <w:rsid w:val="00FF443F"/>
    <w:rsid w:val="00FF4534"/>
    <w:rsid w:val="00FF7A79"/>
    <w:rsid w:val="01132CB2"/>
    <w:rsid w:val="02F175F3"/>
    <w:rsid w:val="0325B975"/>
    <w:rsid w:val="04BD46C2"/>
    <w:rsid w:val="04C25BFE"/>
    <w:rsid w:val="057C44D8"/>
    <w:rsid w:val="07158CB1"/>
    <w:rsid w:val="07E76D40"/>
    <w:rsid w:val="07F307E5"/>
    <w:rsid w:val="0AAFBCEF"/>
    <w:rsid w:val="0B0AE12C"/>
    <w:rsid w:val="0B158C93"/>
    <w:rsid w:val="0C05C8BF"/>
    <w:rsid w:val="0C5433C3"/>
    <w:rsid w:val="0EC72B44"/>
    <w:rsid w:val="1067FBF4"/>
    <w:rsid w:val="10D25D39"/>
    <w:rsid w:val="121DF2A5"/>
    <w:rsid w:val="12E4771C"/>
    <w:rsid w:val="130D57CE"/>
    <w:rsid w:val="1551379F"/>
    <w:rsid w:val="1707F646"/>
    <w:rsid w:val="173ACF5D"/>
    <w:rsid w:val="1B0637F1"/>
    <w:rsid w:val="1C2F8CEC"/>
    <w:rsid w:val="1E6DE40F"/>
    <w:rsid w:val="1F3B09F8"/>
    <w:rsid w:val="1FB1B8DB"/>
    <w:rsid w:val="20B9C61B"/>
    <w:rsid w:val="2182F2BC"/>
    <w:rsid w:val="22425E3D"/>
    <w:rsid w:val="23E48B00"/>
    <w:rsid w:val="23F7A162"/>
    <w:rsid w:val="25CF4FD5"/>
    <w:rsid w:val="2802B452"/>
    <w:rsid w:val="281CA5CA"/>
    <w:rsid w:val="290073F7"/>
    <w:rsid w:val="2AA041C0"/>
    <w:rsid w:val="2CB611F8"/>
    <w:rsid w:val="2EA15E66"/>
    <w:rsid w:val="3073EC20"/>
    <w:rsid w:val="31FADC73"/>
    <w:rsid w:val="32E13645"/>
    <w:rsid w:val="34A60F01"/>
    <w:rsid w:val="34ADBA97"/>
    <w:rsid w:val="36BD8C56"/>
    <w:rsid w:val="38CB92AC"/>
    <w:rsid w:val="39DF6802"/>
    <w:rsid w:val="3B0BA51D"/>
    <w:rsid w:val="3B86851B"/>
    <w:rsid w:val="3D6A6952"/>
    <w:rsid w:val="3DCF7D14"/>
    <w:rsid w:val="3E326E94"/>
    <w:rsid w:val="3E853292"/>
    <w:rsid w:val="3EE62AF9"/>
    <w:rsid w:val="41144245"/>
    <w:rsid w:val="41EE0408"/>
    <w:rsid w:val="42E004CF"/>
    <w:rsid w:val="4422175A"/>
    <w:rsid w:val="44396DCD"/>
    <w:rsid w:val="44AD7F06"/>
    <w:rsid w:val="450711D9"/>
    <w:rsid w:val="46A530DC"/>
    <w:rsid w:val="47A797EC"/>
    <w:rsid w:val="48176C4D"/>
    <w:rsid w:val="4898BFD7"/>
    <w:rsid w:val="48A8E38A"/>
    <w:rsid w:val="48F65256"/>
    <w:rsid w:val="49296833"/>
    <w:rsid w:val="4A7B4567"/>
    <w:rsid w:val="4A9584E3"/>
    <w:rsid w:val="4AB20549"/>
    <w:rsid w:val="4B4DC5FA"/>
    <w:rsid w:val="4BCE889D"/>
    <w:rsid w:val="4BE6E7BE"/>
    <w:rsid w:val="4E20445D"/>
    <w:rsid w:val="4E2EBCDE"/>
    <w:rsid w:val="4F83680D"/>
    <w:rsid w:val="516C1416"/>
    <w:rsid w:val="53C34081"/>
    <w:rsid w:val="53E315C9"/>
    <w:rsid w:val="53EEC919"/>
    <w:rsid w:val="53F18C97"/>
    <w:rsid w:val="54C133D0"/>
    <w:rsid w:val="56FD2C26"/>
    <w:rsid w:val="581E4303"/>
    <w:rsid w:val="582D7DFC"/>
    <w:rsid w:val="5AECCD23"/>
    <w:rsid w:val="5AEEB5A9"/>
    <w:rsid w:val="5B045569"/>
    <w:rsid w:val="5ED039F6"/>
    <w:rsid w:val="5F7A2462"/>
    <w:rsid w:val="5FA350B2"/>
    <w:rsid w:val="63CDECDD"/>
    <w:rsid w:val="64385C23"/>
    <w:rsid w:val="64E0486D"/>
    <w:rsid w:val="65184B14"/>
    <w:rsid w:val="658E0B17"/>
    <w:rsid w:val="65B82550"/>
    <w:rsid w:val="66683001"/>
    <w:rsid w:val="68488B33"/>
    <w:rsid w:val="68D873B7"/>
    <w:rsid w:val="6A0E95C8"/>
    <w:rsid w:val="6A39F575"/>
    <w:rsid w:val="6ADB567E"/>
    <w:rsid w:val="6B8A0C2C"/>
    <w:rsid w:val="6E0EDB3B"/>
    <w:rsid w:val="6E74D3E2"/>
    <w:rsid w:val="6ECE738A"/>
    <w:rsid w:val="6F890C5F"/>
    <w:rsid w:val="6FE47800"/>
    <w:rsid w:val="70027506"/>
    <w:rsid w:val="701E530E"/>
    <w:rsid w:val="70FB82AD"/>
    <w:rsid w:val="71179B51"/>
    <w:rsid w:val="72573B1F"/>
    <w:rsid w:val="74F3D06F"/>
    <w:rsid w:val="7663DD70"/>
    <w:rsid w:val="771A4FC5"/>
    <w:rsid w:val="77F56314"/>
    <w:rsid w:val="7A4A2562"/>
    <w:rsid w:val="7AAEC218"/>
    <w:rsid w:val="7AF8FEA2"/>
    <w:rsid w:val="7B2EA3C0"/>
    <w:rsid w:val="7BABD116"/>
    <w:rsid w:val="7BC5B821"/>
    <w:rsid w:val="7BE46FA6"/>
    <w:rsid w:val="7CB5D0E1"/>
    <w:rsid w:val="7CE9FA1E"/>
    <w:rsid w:val="7D4AB1B6"/>
    <w:rsid w:val="7DC0599C"/>
    <w:rsid w:val="7EE3C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CD09B"/>
  <w15:chartTrackingRefBased/>
  <w15:docId w15:val="{889C007C-00A3-43ED-A9F7-F7EE96BD1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24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24250"/>
  </w:style>
  <w:style w:type="paragraph" w:styleId="Pta">
    <w:name w:val="footer"/>
    <w:basedOn w:val="Normlny"/>
    <w:link w:val="PtaChar"/>
    <w:uiPriority w:val="99"/>
    <w:unhideWhenUsed/>
    <w:rsid w:val="00224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24250"/>
  </w:style>
  <w:style w:type="paragraph" w:customStyle="1" w:styleId="paragraph">
    <w:name w:val="paragraph"/>
    <w:basedOn w:val="Normlny"/>
    <w:rsid w:val="00224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sk-SK"/>
    </w:rPr>
  </w:style>
  <w:style w:type="character" w:customStyle="1" w:styleId="scxw189840189">
    <w:name w:val="scxw189840189"/>
    <w:basedOn w:val="Predvolenpsmoodseku"/>
    <w:rsid w:val="00224250"/>
  </w:style>
  <w:style w:type="character" w:customStyle="1" w:styleId="eop">
    <w:name w:val="eop"/>
    <w:basedOn w:val="Predvolenpsmoodseku"/>
    <w:rsid w:val="00224250"/>
  </w:style>
  <w:style w:type="character" w:customStyle="1" w:styleId="normaltextrun">
    <w:name w:val="normaltextrun"/>
    <w:basedOn w:val="Predvolenpsmoodseku"/>
    <w:rsid w:val="00224250"/>
  </w:style>
  <w:style w:type="table" w:styleId="Mriekatabuky">
    <w:name w:val="Table Grid"/>
    <w:basedOn w:val="Normlnatabuka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lavickaODD">
    <w:name w:val="Hlavicka ODD"/>
    <w:basedOn w:val="Normlny"/>
    <w:qFormat/>
    <w:rsid w:val="002E0347"/>
    <w:pPr>
      <w:spacing w:before="60" w:after="0" w:line="276" w:lineRule="auto"/>
      <w:ind w:left="173" w:right="93" w:hanging="3"/>
    </w:pPr>
    <w:rPr>
      <w:rFonts w:ascii="Corbel" w:eastAsia="Times New Roman" w:hAnsi="Corbel" w:cs="Times New Roman (Body CS)"/>
      <w:b/>
      <w:bCs/>
      <w:sz w:val="18"/>
      <w:szCs w:val="18"/>
      <w14:numForm w14:val="lining"/>
    </w:rPr>
  </w:style>
  <w:style w:type="paragraph" w:customStyle="1" w:styleId="Hlavickaadresa">
    <w:name w:val="Hlavicka adresa"/>
    <w:basedOn w:val="Normlny"/>
    <w:qFormat/>
    <w:rsid w:val="002E0347"/>
    <w:pPr>
      <w:spacing w:before="60" w:after="0" w:line="276" w:lineRule="auto"/>
      <w:ind w:left="173" w:right="170" w:hanging="3"/>
    </w:pPr>
    <w:rPr>
      <w:rFonts w:ascii="Corbel" w:eastAsia="Times New Roman" w:hAnsi="Corbel" w:cs="Times New Roman (Body CS)"/>
      <w:sz w:val="18"/>
      <w:szCs w:val="18"/>
      <w14:numForm w14:val="lining"/>
    </w:rPr>
  </w:style>
  <w:style w:type="paragraph" w:customStyle="1" w:styleId="Patkavlavo">
    <w:name w:val="Patka vlavo"/>
    <w:basedOn w:val="Normlny"/>
    <w:qFormat/>
    <w:rsid w:val="00164B87"/>
    <w:pPr>
      <w:spacing w:after="0" w:line="276" w:lineRule="auto"/>
    </w:pPr>
    <w:rPr>
      <w:rFonts w:ascii="Corbel" w:eastAsia="Times New Roman" w:hAnsi="Corbel" w:cs="Times New Roman"/>
      <w:sz w:val="18"/>
      <w:szCs w:val="18"/>
      <w14:numForm w14:val="lining"/>
    </w:rPr>
  </w:style>
  <w:style w:type="paragraph" w:customStyle="1" w:styleId="Patkavpravo">
    <w:name w:val="Patka vpravo"/>
    <w:basedOn w:val="Normlny"/>
    <w:qFormat/>
    <w:rsid w:val="00164B87"/>
    <w:pPr>
      <w:spacing w:after="0" w:line="276" w:lineRule="auto"/>
      <w:jc w:val="right"/>
    </w:pPr>
    <w:rPr>
      <w:rFonts w:ascii="Corbel" w:eastAsia="Times New Roman" w:hAnsi="Corbel" w:cs="Times New Roman (Body CS)"/>
      <w:sz w:val="18"/>
      <w:szCs w:val="18"/>
      <w14:ligatures w14:val="standard"/>
      <w14:numForm w14:val="lining"/>
    </w:rPr>
  </w:style>
  <w:style w:type="character" w:styleId="Hypertextovprepojenie">
    <w:name w:val="Hyperlink"/>
    <w:basedOn w:val="Predvolenpsmoodseku"/>
    <w:uiPriority w:val="99"/>
    <w:unhideWhenUsed/>
    <w:rsid w:val="00164B87"/>
    <w:rPr>
      <w:color w:val="467886" w:themeColor="hyperlink"/>
      <w:u w:val="single"/>
    </w:rPr>
  </w:style>
  <w:style w:type="paragraph" w:styleId="Odsekzoznamu">
    <w:name w:val="List Paragraph"/>
    <w:basedOn w:val="Normlny"/>
    <w:uiPriority w:val="34"/>
    <w:qFormat/>
    <w:rsid w:val="00EA6AFB"/>
    <w:pPr>
      <w:ind w:left="720"/>
      <w:contextualSpacing/>
    </w:pPr>
  </w:style>
  <w:style w:type="paragraph" w:styleId="Revzia">
    <w:name w:val="Revision"/>
    <w:hidden/>
    <w:uiPriority w:val="99"/>
    <w:semiHidden/>
    <w:rsid w:val="00E12406"/>
    <w:pPr>
      <w:spacing w:after="0" w:line="240" w:lineRule="auto"/>
    </w:pPr>
  </w:style>
  <w:style w:type="paragraph" w:styleId="Textkomentra">
    <w:name w:val="annotation text"/>
    <w:basedOn w:val="Normlny"/>
    <w:link w:val="TextkomentraChar"/>
    <w:unhideWhenUsed/>
    <w:rsid w:val="00DF60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F602B"/>
    <w:rPr>
      <w:sz w:val="20"/>
      <w:szCs w:val="20"/>
    </w:rPr>
  </w:style>
  <w:style w:type="character" w:styleId="Odkaznakomentr">
    <w:name w:val="annotation reference"/>
    <w:basedOn w:val="Predvolenpsmoodseku"/>
    <w:unhideWhenUsed/>
    <w:rsid w:val="00DF602B"/>
    <w:rPr>
      <w:sz w:val="16"/>
      <w:szCs w:val="16"/>
    </w:rPr>
  </w:style>
  <w:style w:type="character" w:styleId="Nevyrieenzmienka">
    <w:name w:val="Unresolved Mention"/>
    <w:basedOn w:val="Predvolenpsmoodseku"/>
    <w:uiPriority w:val="99"/>
    <w:semiHidden/>
    <w:unhideWhenUsed/>
    <w:rsid w:val="0010022C"/>
    <w:rPr>
      <w:color w:val="605E5C"/>
      <w:shd w:val="clear" w:color="auto" w:fill="E1DFDD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1F8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1F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1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3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8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7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7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68c47e-392d-4bda-be85-a5756f4dce8a" xsi:nil="true"/>
    <lcf76f155ced4ddcb4097134ff3c332f xmlns="b851f6ae-ae00-4f5e-81ad-6a76ccf9922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7" ma:contentTypeDescription="Umožňuje vytvoriť nový dokument." ma:contentTypeScope="" ma:versionID="c5b81b04bfa495c158d5eab5c0fe2040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50acbc2218d6b923ca258eb1bdb1ffbf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D8E3F2-FDF3-4BF1-B6F4-DF96AFB90A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C6A6C7-D4E9-4FDE-B96B-AEE21200B2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DCBBA7-7347-4428-9FA7-46D1FCA25DB0}">
  <ds:schemaRefs>
    <ds:schemaRef ds:uri="http://schemas.microsoft.com/office/2006/metadata/properties"/>
    <ds:schemaRef ds:uri="http://schemas.microsoft.com/office/infopath/2007/PartnerControls"/>
    <ds:schemaRef ds:uri="e268c47e-392d-4bda-be85-a5756f4dce8a"/>
    <ds:schemaRef ds:uri="b851f6ae-ae00-4f5e-81ad-6a76ccf99225"/>
  </ds:schemaRefs>
</ds:datastoreItem>
</file>

<file path=customXml/itemProps4.xml><?xml version="1.0" encoding="utf-8"?>
<ds:datastoreItem xmlns:ds="http://schemas.openxmlformats.org/officeDocument/2006/customXml" ds:itemID="{9C109F97-3AC9-4376-993C-7BBBE46EFC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4899</Words>
  <Characters>30918</Characters>
  <Application>Microsoft Office Word</Application>
  <DocSecurity>0</DocSecurity>
  <Lines>498</Lines>
  <Paragraphs>133</Paragraphs>
  <ScaleCrop>false</ScaleCrop>
  <Company/>
  <LinksUpToDate>false</LinksUpToDate>
  <CharactersWithSpaces>35684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Srniaková Michaela</dc:creator>
  <cp:keywords/>
  <dc:description/>
  <cp:lastModifiedBy>Vyšná Miroslava</cp:lastModifiedBy>
  <cp:revision>13</cp:revision>
  <dcterms:created xsi:type="dcterms:W3CDTF">2025-05-16T08:11:00Z</dcterms:created>
  <dcterms:modified xsi:type="dcterms:W3CDTF">2025-05-27T13:19:00Z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0x010100F0F3CBCB5346C549BEAF0EA9F12E1B51</vt:lpwstr>
  </property>
  <property fmtid="{D5CDD505-2E9C-101B-9397-08002B2CF9AE}" pid="3" name="MediaServiceImageTags">
    <vt:lpwstr/>
  </property>
  <property fmtid="{D5CDD505-2E9C-101B-9397-08002B2CF9AE}" pid="4" name="Order">
    <vt:r8>3600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